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79453A" w14:textId="77777777" w:rsidR="003440EC" w:rsidRDefault="003440EC" w:rsidP="00012D34">
      <w:pPr>
        <w:spacing w:before="240"/>
        <w:rPr>
          <w:rFonts w:ascii="Times New Roman" w:hAnsi="Times New Roman"/>
          <w:b/>
        </w:rPr>
      </w:pPr>
      <w:r>
        <w:rPr>
          <w:rFonts w:ascii="Times New Roman" w:hAnsi="Times New Roman"/>
          <w:b/>
        </w:rPr>
        <w:t>INTRODUCTION</w:t>
      </w:r>
    </w:p>
    <w:p w14:paraId="7F618880" w14:textId="77777777" w:rsidR="003440EC" w:rsidRDefault="003440EC" w:rsidP="00012D34">
      <w:pPr>
        <w:spacing w:before="120"/>
        <w:rPr>
          <w:rFonts w:ascii="Times New Roman" w:hAnsi="Times New Roman"/>
        </w:rPr>
      </w:pPr>
      <w:r>
        <w:rPr>
          <w:rFonts w:ascii="Times New Roman" w:hAnsi="Times New Roman"/>
        </w:rPr>
        <w:t xml:space="preserve">This chapter contains </w:t>
      </w:r>
      <w:r w:rsidR="00DA70E3">
        <w:rPr>
          <w:rFonts w:ascii="Times New Roman" w:hAnsi="Times New Roman"/>
        </w:rPr>
        <w:t xml:space="preserve">information about the PHA and its programs with emphasis on the Housing Choice Voucher </w:t>
      </w:r>
      <w:r w:rsidR="00237CBC">
        <w:rPr>
          <w:rFonts w:ascii="Times New Roman" w:hAnsi="Times New Roman"/>
        </w:rPr>
        <w:t xml:space="preserve">(HCV) </w:t>
      </w:r>
      <w:r w:rsidR="00AB45FF">
        <w:rPr>
          <w:rFonts w:ascii="Times New Roman" w:hAnsi="Times New Roman"/>
        </w:rPr>
        <w:t>program</w:t>
      </w:r>
      <w:r w:rsidR="00DA70E3">
        <w:rPr>
          <w:rFonts w:ascii="Times New Roman" w:hAnsi="Times New Roman"/>
        </w:rPr>
        <w:t>.</w:t>
      </w:r>
      <w:r w:rsidR="00EB10E9">
        <w:rPr>
          <w:rFonts w:ascii="Times New Roman" w:hAnsi="Times New Roman"/>
        </w:rPr>
        <w:t xml:space="preserve"> </w:t>
      </w:r>
      <w:r w:rsidR="00DA70E3">
        <w:rPr>
          <w:rFonts w:ascii="Times New Roman" w:hAnsi="Times New Roman"/>
        </w:rPr>
        <w:t xml:space="preserve">It also contains information about the purpose, intent and use of the </w:t>
      </w:r>
      <w:r w:rsidR="00AB45FF">
        <w:rPr>
          <w:rFonts w:ascii="Times New Roman" w:hAnsi="Times New Roman"/>
        </w:rPr>
        <w:t xml:space="preserve">plan </w:t>
      </w:r>
      <w:r w:rsidR="00DA70E3">
        <w:rPr>
          <w:rFonts w:ascii="Times New Roman" w:hAnsi="Times New Roman"/>
        </w:rPr>
        <w:t xml:space="preserve">and </w:t>
      </w:r>
      <w:r w:rsidR="00AB45FF">
        <w:rPr>
          <w:rFonts w:ascii="Times New Roman" w:hAnsi="Times New Roman"/>
        </w:rPr>
        <w:t>guide</w:t>
      </w:r>
      <w:r w:rsidR="00DA70E3">
        <w:rPr>
          <w:rFonts w:ascii="Times New Roman" w:hAnsi="Times New Roman"/>
        </w:rPr>
        <w:t>.</w:t>
      </w:r>
    </w:p>
    <w:p w14:paraId="5BBEA3D0" w14:textId="77777777" w:rsidR="00465788" w:rsidRPr="00465788" w:rsidRDefault="00465788" w:rsidP="00012D34">
      <w:pPr>
        <w:spacing w:before="120"/>
        <w:ind w:left="720"/>
        <w:rPr>
          <w:rFonts w:ascii="Times New Roman" w:hAnsi="Times New Roman"/>
        </w:rPr>
      </w:pPr>
      <w:r w:rsidRPr="00465788">
        <w:rPr>
          <w:rFonts w:ascii="Times New Roman" w:hAnsi="Times New Roman"/>
          <w:u w:val="single"/>
        </w:rPr>
        <w:t>Part I:</w:t>
      </w:r>
      <w:r w:rsidR="00DA70E3">
        <w:rPr>
          <w:rFonts w:ascii="Times New Roman" w:hAnsi="Times New Roman"/>
          <w:u w:val="single"/>
        </w:rPr>
        <w:t xml:space="preserve"> The Public Housing Agency (PHA)</w:t>
      </w:r>
      <w:r w:rsidR="00DA70E3">
        <w:rPr>
          <w:rFonts w:ascii="Times New Roman" w:hAnsi="Times New Roman"/>
        </w:rPr>
        <w:t xml:space="preserve">. This </w:t>
      </w:r>
      <w:r w:rsidR="00AB45FF">
        <w:rPr>
          <w:rFonts w:ascii="Times New Roman" w:hAnsi="Times New Roman"/>
        </w:rPr>
        <w:t xml:space="preserve">part </w:t>
      </w:r>
      <w:r w:rsidR="00DA70E3">
        <w:rPr>
          <w:rFonts w:ascii="Times New Roman" w:hAnsi="Times New Roman"/>
        </w:rPr>
        <w:t xml:space="preserve">includes a description of the PHA, its jurisdiction, its programs, and its mission and intent. </w:t>
      </w:r>
    </w:p>
    <w:p w14:paraId="3B9F5295" w14:textId="77777777" w:rsidR="00465788" w:rsidRPr="00465788" w:rsidRDefault="00465788" w:rsidP="00012D34">
      <w:pPr>
        <w:spacing w:before="120"/>
        <w:ind w:left="720"/>
        <w:rPr>
          <w:rFonts w:ascii="Times New Roman" w:hAnsi="Times New Roman"/>
        </w:rPr>
      </w:pPr>
      <w:r w:rsidRPr="00465788">
        <w:rPr>
          <w:rFonts w:ascii="Times New Roman" w:hAnsi="Times New Roman"/>
          <w:u w:val="single"/>
        </w:rPr>
        <w:t xml:space="preserve">Part II: </w:t>
      </w:r>
      <w:r w:rsidR="00DA70E3">
        <w:rPr>
          <w:rFonts w:ascii="Times New Roman" w:hAnsi="Times New Roman"/>
          <w:u w:val="single"/>
        </w:rPr>
        <w:t>The HCV Program</w:t>
      </w:r>
      <w:r w:rsidRPr="00465788">
        <w:rPr>
          <w:rFonts w:ascii="Times New Roman" w:hAnsi="Times New Roman"/>
        </w:rPr>
        <w:t xml:space="preserve">. This </w:t>
      </w:r>
      <w:r w:rsidR="00AB45FF">
        <w:rPr>
          <w:rFonts w:ascii="Times New Roman" w:hAnsi="Times New Roman"/>
        </w:rPr>
        <w:t>p</w:t>
      </w:r>
      <w:r w:rsidR="00AB45FF" w:rsidRPr="00465788">
        <w:rPr>
          <w:rFonts w:ascii="Times New Roman" w:hAnsi="Times New Roman"/>
        </w:rPr>
        <w:t xml:space="preserve">art </w:t>
      </w:r>
      <w:r w:rsidR="00DA70E3">
        <w:rPr>
          <w:rFonts w:ascii="Times New Roman" w:hAnsi="Times New Roman"/>
        </w:rPr>
        <w:t xml:space="preserve">contains information about the Housing Choice Voucher Program operation, roles and responsibilities, and partnerships. </w:t>
      </w:r>
    </w:p>
    <w:p w14:paraId="6A2FE6CF" w14:textId="77777777" w:rsidR="00465788" w:rsidRPr="00465788" w:rsidRDefault="00465788" w:rsidP="00012D34">
      <w:pPr>
        <w:spacing w:before="120"/>
        <w:ind w:left="720"/>
        <w:rPr>
          <w:rFonts w:ascii="Times New Roman" w:hAnsi="Times New Roman"/>
          <w:bCs/>
          <w:iCs/>
        </w:rPr>
      </w:pPr>
      <w:r w:rsidRPr="00465788">
        <w:rPr>
          <w:rFonts w:ascii="Times New Roman" w:hAnsi="Times New Roman"/>
          <w:u w:val="single"/>
        </w:rPr>
        <w:t xml:space="preserve">Part III: </w:t>
      </w:r>
      <w:r w:rsidR="00DA70E3">
        <w:rPr>
          <w:rFonts w:ascii="Times New Roman" w:hAnsi="Times New Roman"/>
          <w:u w:val="single"/>
        </w:rPr>
        <w:t>The HCV Administrative Plan</w:t>
      </w:r>
      <w:r w:rsidRPr="00465788">
        <w:rPr>
          <w:rFonts w:ascii="Times New Roman" w:hAnsi="Times New Roman"/>
          <w:bCs/>
          <w:iCs/>
        </w:rPr>
        <w:t xml:space="preserve">. This </w:t>
      </w:r>
      <w:r w:rsidR="00237CBC">
        <w:rPr>
          <w:rFonts w:ascii="Times New Roman" w:hAnsi="Times New Roman"/>
          <w:bCs/>
          <w:iCs/>
        </w:rPr>
        <w:t>p</w:t>
      </w:r>
      <w:r w:rsidR="00237CBC" w:rsidRPr="00465788">
        <w:rPr>
          <w:rFonts w:ascii="Times New Roman" w:hAnsi="Times New Roman"/>
          <w:bCs/>
          <w:iCs/>
        </w:rPr>
        <w:t xml:space="preserve">art </w:t>
      </w:r>
      <w:r w:rsidRPr="00465788">
        <w:rPr>
          <w:rFonts w:ascii="Times New Roman" w:hAnsi="Times New Roman"/>
          <w:bCs/>
          <w:iCs/>
        </w:rPr>
        <w:t xml:space="preserve">discusses the </w:t>
      </w:r>
      <w:r w:rsidR="00DA70E3">
        <w:rPr>
          <w:rFonts w:ascii="Times New Roman" w:hAnsi="Times New Roman"/>
          <w:bCs/>
          <w:iCs/>
        </w:rPr>
        <w:t xml:space="preserve">purpose and organization of the </w:t>
      </w:r>
      <w:r w:rsidR="00AB45FF">
        <w:rPr>
          <w:rFonts w:ascii="Times New Roman" w:hAnsi="Times New Roman"/>
          <w:bCs/>
          <w:iCs/>
        </w:rPr>
        <w:t xml:space="preserve">plan </w:t>
      </w:r>
      <w:r w:rsidR="004A3E70">
        <w:rPr>
          <w:rFonts w:ascii="Times New Roman" w:hAnsi="Times New Roman"/>
          <w:bCs/>
          <w:iCs/>
        </w:rPr>
        <w:t>and its revision schedule.</w:t>
      </w:r>
      <w:r w:rsidR="00EB10E9">
        <w:rPr>
          <w:rFonts w:ascii="Times New Roman" w:hAnsi="Times New Roman"/>
          <w:bCs/>
          <w:iCs/>
        </w:rPr>
        <w:t xml:space="preserve"> </w:t>
      </w:r>
      <w:r w:rsidR="004A3E70">
        <w:rPr>
          <w:rFonts w:ascii="Times New Roman" w:hAnsi="Times New Roman"/>
          <w:bCs/>
          <w:iCs/>
        </w:rPr>
        <w:t xml:space="preserve">The </w:t>
      </w:r>
      <w:r w:rsidR="00AB45FF">
        <w:rPr>
          <w:rFonts w:ascii="Times New Roman" w:hAnsi="Times New Roman"/>
          <w:bCs/>
          <w:iCs/>
        </w:rPr>
        <w:t xml:space="preserve">instructions </w:t>
      </w:r>
      <w:r w:rsidR="004A3E70">
        <w:rPr>
          <w:rFonts w:ascii="Times New Roman" w:hAnsi="Times New Roman"/>
          <w:bCs/>
          <w:iCs/>
        </w:rPr>
        <w:t xml:space="preserve">also contain guidance for </w:t>
      </w:r>
      <w:r w:rsidR="00DA70E3">
        <w:rPr>
          <w:rFonts w:ascii="Times New Roman" w:hAnsi="Times New Roman"/>
          <w:bCs/>
          <w:iCs/>
        </w:rPr>
        <w:t>each chapter</w:t>
      </w:r>
      <w:r w:rsidR="00D9446E">
        <w:rPr>
          <w:rFonts w:ascii="Times New Roman" w:hAnsi="Times New Roman"/>
          <w:bCs/>
          <w:iCs/>
        </w:rPr>
        <w:t xml:space="preserve"> and how to use the document within your agency</w:t>
      </w:r>
      <w:r w:rsidR="00DA70E3">
        <w:rPr>
          <w:rFonts w:ascii="Times New Roman" w:hAnsi="Times New Roman"/>
          <w:bCs/>
          <w:iCs/>
        </w:rPr>
        <w:t>.</w:t>
      </w:r>
      <w:r w:rsidR="00EB10E9">
        <w:rPr>
          <w:rFonts w:ascii="Times New Roman" w:hAnsi="Times New Roman"/>
          <w:bCs/>
          <w:iCs/>
        </w:rPr>
        <w:t xml:space="preserve"> </w:t>
      </w:r>
    </w:p>
    <w:p w14:paraId="4AB67462" w14:textId="77777777" w:rsidR="003440EC" w:rsidRDefault="00DA70E3" w:rsidP="00012D34">
      <w:pPr>
        <w:spacing w:before="240"/>
        <w:jc w:val="center"/>
        <w:rPr>
          <w:rFonts w:ascii="Times New Roman" w:hAnsi="Times New Roman"/>
          <w:b/>
        </w:rPr>
      </w:pPr>
      <w:r>
        <w:rPr>
          <w:rFonts w:ascii="Times New Roman" w:hAnsi="Times New Roman"/>
          <w:b/>
        </w:rPr>
        <w:t>PART I: THE PHA</w:t>
      </w:r>
    </w:p>
    <w:p w14:paraId="549B9DA1" w14:textId="77777777" w:rsidR="004D153E" w:rsidRDefault="004D153E" w:rsidP="00012D34">
      <w:pPr>
        <w:spacing w:before="240"/>
        <w:rPr>
          <w:rFonts w:ascii="Times New Roman" w:hAnsi="Times New Roman"/>
          <w:b/>
        </w:rPr>
      </w:pPr>
      <w:r>
        <w:rPr>
          <w:rFonts w:ascii="Times New Roman" w:hAnsi="Times New Roman"/>
          <w:b/>
        </w:rPr>
        <w:t>1-I.A. OVERVIEW</w:t>
      </w:r>
    </w:p>
    <w:p w14:paraId="70FB1502" w14:textId="77777777" w:rsidR="004D153E" w:rsidRDefault="004D153E" w:rsidP="004D153E">
      <w:pPr>
        <w:spacing w:before="120"/>
        <w:rPr>
          <w:rFonts w:ascii="Times New Roman" w:hAnsi="Times New Roman"/>
          <w:b/>
        </w:rPr>
      </w:pPr>
      <w:r>
        <w:rPr>
          <w:rFonts w:ascii="Times New Roman" w:hAnsi="Times New Roman"/>
        </w:rPr>
        <w:t>This section explains the origin of the PHA’s creation and authorization, the general structure of the organization, and the relationship between the Board and the staff.</w:t>
      </w:r>
      <w:r w:rsidR="00EB10E9">
        <w:rPr>
          <w:rFonts w:ascii="Times New Roman" w:hAnsi="Times New Roman"/>
        </w:rPr>
        <w:t xml:space="preserve"> </w:t>
      </w:r>
      <w:r>
        <w:rPr>
          <w:rFonts w:ascii="Times New Roman" w:hAnsi="Times New Roman"/>
          <w:b/>
        </w:rPr>
        <w:t>No policy decisions are required.</w:t>
      </w:r>
    </w:p>
    <w:p w14:paraId="6B61E0AA" w14:textId="77777777" w:rsidR="003440EC" w:rsidRDefault="00F25DDB" w:rsidP="00012D34">
      <w:pPr>
        <w:spacing w:before="240"/>
        <w:rPr>
          <w:rFonts w:ascii="Times New Roman" w:hAnsi="Times New Roman"/>
          <w:b/>
        </w:rPr>
      </w:pPr>
      <w:r>
        <w:rPr>
          <w:rFonts w:ascii="Times New Roman" w:hAnsi="Times New Roman"/>
          <w:b/>
        </w:rPr>
        <w:t>1</w:t>
      </w:r>
      <w:r w:rsidR="004D153E">
        <w:rPr>
          <w:rFonts w:ascii="Times New Roman" w:hAnsi="Times New Roman"/>
          <w:b/>
        </w:rPr>
        <w:t>-I.B</w:t>
      </w:r>
      <w:r w:rsidR="00B80EC2">
        <w:rPr>
          <w:rFonts w:ascii="Times New Roman" w:hAnsi="Times New Roman"/>
          <w:b/>
        </w:rPr>
        <w:t>. ORGANIZATION AND STRUCTURE OF THE PHA</w:t>
      </w:r>
    </w:p>
    <w:p w14:paraId="24F4CC2D" w14:textId="77777777" w:rsidR="003440EC" w:rsidRPr="004D153E" w:rsidRDefault="003440EC" w:rsidP="00012D34">
      <w:pPr>
        <w:spacing w:before="120"/>
        <w:rPr>
          <w:rFonts w:ascii="Times New Roman" w:hAnsi="Times New Roman"/>
          <w:b/>
        </w:rPr>
      </w:pPr>
      <w:r>
        <w:rPr>
          <w:rFonts w:ascii="Times New Roman" w:hAnsi="Times New Roman"/>
        </w:rPr>
        <w:t>This section explains</w:t>
      </w:r>
      <w:r w:rsidR="00DA70E3">
        <w:rPr>
          <w:rFonts w:ascii="Times New Roman" w:hAnsi="Times New Roman"/>
        </w:rPr>
        <w:t xml:space="preserve"> the origin of the PHA’s creation and authorization, the general structure of the organization, and the relationship between the </w:t>
      </w:r>
      <w:r w:rsidR="00AB45FF">
        <w:rPr>
          <w:rFonts w:ascii="Times New Roman" w:hAnsi="Times New Roman"/>
        </w:rPr>
        <w:t xml:space="preserve">board </w:t>
      </w:r>
      <w:r w:rsidR="00DA70E3">
        <w:rPr>
          <w:rFonts w:ascii="Times New Roman" w:hAnsi="Times New Roman"/>
        </w:rPr>
        <w:t>and the staff.</w:t>
      </w:r>
      <w:r w:rsidR="00EB10E9">
        <w:rPr>
          <w:rFonts w:ascii="Times New Roman" w:hAnsi="Times New Roman"/>
        </w:rPr>
        <w:t xml:space="preserve"> </w:t>
      </w:r>
      <w:r w:rsidR="004D153E" w:rsidRPr="004D153E">
        <w:rPr>
          <w:rFonts w:ascii="Times New Roman" w:hAnsi="Times New Roman"/>
          <w:b/>
        </w:rPr>
        <w:t>No policy decisions are required.</w:t>
      </w:r>
    </w:p>
    <w:p w14:paraId="5E499BE9" w14:textId="77777777" w:rsidR="00F83C10" w:rsidRPr="00F83C10" w:rsidRDefault="00F83C10" w:rsidP="00F83C10">
      <w:pPr>
        <w:spacing w:before="120"/>
        <w:rPr>
          <w:rFonts w:ascii="Times New Roman" w:hAnsi="Times New Roman"/>
        </w:rPr>
      </w:pPr>
      <w:r w:rsidRPr="00F83C10">
        <w:rPr>
          <w:rFonts w:ascii="Times New Roman" w:hAnsi="Times New Roman"/>
          <w:b/>
          <w:shd w:val="solid" w:color="auto" w:fill="auto"/>
        </w:rPr>
        <w:t>CAUTION:</w:t>
      </w:r>
      <w:r w:rsidRPr="00F83C10">
        <w:rPr>
          <w:rFonts w:ascii="Times New Roman" w:hAnsi="Times New Roman"/>
        </w:rPr>
        <w:t xml:space="preserve"> </w:t>
      </w:r>
      <w:r>
        <w:rPr>
          <w:rFonts w:ascii="Times New Roman" w:hAnsi="Times New Roman"/>
          <w:b/>
        </w:rPr>
        <w:t>In this section yo</w:t>
      </w:r>
      <w:r w:rsidRPr="00F83C10">
        <w:rPr>
          <w:rFonts w:ascii="Times New Roman" w:hAnsi="Times New Roman"/>
          <w:b/>
        </w:rPr>
        <w:t xml:space="preserve">u must insert </w:t>
      </w:r>
      <w:r>
        <w:rPr>
          <w:rFonts w:ascii="Times New Roman" w:hAnsi="Times New Roman"/>
          <w:b/>
        </w:rPr>
        <w:t xml:space="preserve">the name of your </w:t>
      </w:r>
      <w:proofErr w:type="gramStart"/>
      <w:r>
        <w:rPr>
          <w:rFonts w:ascii="Times New Roman" w:hAnsi="Times New Roman"/>
          <w:b/>
        </w:rPr>
        <w:t>PHA</w:t>
      </w:r>
      <w:proofErr w:type="gramEnd"/>
      <w:r>
        <w:rPr>
          <w:rFonts w:ascii="Times New Roman" w:hAnsi="Times New Roman"/>
          <w:b/>
        </w:rPr>
        <w:t xml:space="preserve"> and the name of the jurisdiction(s) covered by your PHA.</w:t>
      </w:r>
    </w:p>
    <w:p w14:paraId="48EF1103" w14:textId="77777777" w:rsidR="003440EC" w:rsidRDefault="00B234BB" w:rsidP="00012D34">
      <w:pPr>
        <w:spacing w:before="240"/>
        <w:rPr>
          <w:rFonts w:ascii="Times New Roman" w:hAnsi="Times New Roman"/>
          <w:b/>
        </w:rPr>
      </w:pPr>
      <w:r>
        <w:rPr>
          <w:rFonts w:ascii="Times New Roman" w:hAnsi="Times New Roman"/>
          <w:b/>
        </w:rPr>
        <w:br w:type="page"/>
      </w:r>
      <w:r w:rsidR="0042683F">
        <w:rPr>
          <w:rFonts w:ascii="Times New Roman" w:hAnsi="Times New Roman"/>
          <w:b/>
        </w:rPr>
        <w:lastRenderedPageBreak/>
        <w:t>1-I.C.</w:t>
      </w:r>
      <w:r w:rsidR="00EB10E9">
        <w:rPr>
          <w:rFonts w:ascii="Times New Roman" w:hAnsi="Times New Roman"/>
          <w:b/>
        </w:rPr>
        <w:t xml:space="preserve"> </w:t>
      </w:r>
      <w:r w:rsidR="0042683F">
        <w:rPr>
          <w:rFonts w:ascii="Times New Roman" w:hAnsi="Times New Roman"/>
          <w:b/>
        </w:rPr>
        <w:t xml:space="preserve">PHA </w:t>
      </w:r>
      <w:smartTag w:uri="urn:schemas-microsoft-com:office:smarttags" w:element="place">
        <w:r w:rsidR="0042683F">
          <w:rPr>
            <w:rFonts w:ascii="Times New Roman" w:hAnsi="Times New Roman"/>
            <w:b/>
          </w:rPr>
          <w:t>MISSION</w:t>
        </w:r>
      </w:smartTag>
      <w:r w:rsidR="00DA6937">
        <w:rPr>
          <w:rFonts w:ascii="Times New Roman" w:hAnsi="Times New Roman"/>
          <w:b/>
        </w:rPr>
        <w:t xml:space="preserve"> STATEMENT</w:t>
      </w:r>
    </w:p>
    <w:p w14:paraId="166C71FD" w14:textId="77777777" w:rsidR="0042683F" w:rsidRDefault="0042683F" w:rsidP="00012D34">
      <w:pPr>
        <w:spacing w:before="120"/>
        <w:rPr>
          <w:rFonts w:ascii="Times New Roman" w:hAnsi="Times New Roman"/>
        </w:rPr>
      </w:pPr>
      <w:r>
        <w:rPr>
          <w:rFonts w:ascii="Times New Roman" w:hAnsi="Times New Roman"/>
        </w:rPr>
        <w:t>The PHA should have established a written mission to guide the agency in its operation.</w:t>
      </w:r>
      <w:r w:rsidR="00EB10E9">
        <w:rPr>
          <w:rFonts w:ascii="Times New Roman" w:hAnsi="Times New Roman"/>
        </w:rPr>
        <w:t xml:space="preserve"> </w:t>
      </w:r>
    </w:p>
    <w:p w14:paraId="595DBED7" w14:textId="77777777" w:rsidR="003440EC" w:rsidRPr="00C30751" w:rsidRDefault="00C30751" w:rsidP="00012D34">
      <w:pPr>
        <w:spacing w:before="120"/>
        <w:rPr>
          <w:rFonts w:ascii="Times New Roman" w:hAnsi="Times New Roman"/>
          <w:b/>
          <w:bCs/>
        </w:rPr>
      </w:pPr>
      <w:r w:rsidRPr="00996A7F">
        <w:rPr>
          <w:rFonts w:ascii="Times New Roman" w:hAnsi="Times New Roman"/>
          <w:sz w:val="44"/>
          <w:szCs w:val="44"/>
        </w:rPr>
        <w:sym w:font="Wingdings" w:char="F0FE"/>
      </w:r>
      <w:r>
        <w:rPr>
          <w:rFonts w:ascii="Wingdings 2" w:hAnsi="Wingdings 2"/>
          <w:b/>
          <w:sz w:val="44"/>
          <w:szCs w:val="44"/>
        </w:rPr>
        <w:tab/>
      </w:r>
      <w:r w:rsidR="003440EC" w:rsidRPr="00C30751">
        <w:rPr>
          <w:rFonts w:ascii="Times New Roman" w:hAnsi="Times New Roman"/>
          <w:b/>
          <w:bCs/>
          <w:u w:val="single"/>
        </w:rPr>
        <w:t>Decision Point</w:t>
      </w:r>
      <w:r w:rsidR="0042683F">
        <w:rPr>
          <w:rFonts w:ascii="Times New Roman" w:hAnsi="Times New Roman"/>
          <w:b/>
          <w:bCs/>
        </w:rPr>
        <w:t xml:space="preserve">: What is the PHA’s </w:t>
      </w:r>
      <w:r w:rsidR="00AB45FF">
        <w:rPr>
          <w:rFonts w:ascii="Times New Roman" w:hAnsi="Times New Roman"/>
          <w:b/>
          <w:bCs/>
        </w:rPr>
        <w:t>mission statement</w:t>
      </w:r>
      <w:r w:rsidR="0042683F">
        <w:rPr>
          <w:rFonts w:ascii="Times New Roman" w:hAnsi="Times New Roman"/>
          <w:b/>
          <w:bCs/>
        </w:rPr>
        <w:t>?</w:t>
      </w:r>
    </w:p>
    <w:p w14:paraId="7C6F2654" w14:textId="77777777" w:rsidR="003440EC" w:rsidRDefault="003440EC" w:rsidP="00012D34">
      <w:pPr>
        <w:spacing w:before="120"/>
        <w:ind w:left="720"/>
        <w:rPr>
          <w:rFonts w:ascii="Times New Roman" w:hAnsi="Times New Roman"/>
          <w:u w:val="single"/>
        </w:rPr>
      </w:pPr>
      <w:r>
        <w:rPr>
          <w:rFonts w:ascii="Times New Roman" w:hAnsi="Times New Roman"/>
          <w:u w:val="single"/>
        </w:rPr>
        <w:t>Things to Consider</w:t>
      </w:r>
    </w:p>
    <w:p w14:paraId="4F1E57C1" w14:textId="77777777" w:rsidR="009644B4" w:rsidRDefault="0042683F" w:rsidP="00012D34">
      <w:pPr>
        <w:numPr>
          <w:ilvl w:val="0"/>
          <w:numId w:val="33"/>
        </w:numPr>
        <w:tabs>
          <w:tab w:val="clear" w:pos="720"/>
          <w:tab w:val="num" w:pos="1080"/>
        </w:tabs>
        <w:spacing w:before="120"/>
        <w:ind w:left="1080"/>
        <w:rPr>
          <w:rFonts w:ascii="Times New Roman" w:hAnsi="Times New Roman"/>
        </w:rPr>
      </w:pPr>
      <w:smartTag w:uri="urn:schemas-microsoft-com:office:smarttags" w:element="place">
        <w:r>
          <w:rPr>
            <w:rFonts w:ascii="Times New Roman" w:hAnsi="Times New Roman"/>
          </w:rPr>
          <w:t>Mission</w:t>
        </w:r>
      </w:smartTag>
      <w:r>
        <w:rPr>
          <w:rFonts w:ascii="Times New Roman" w:hAnsi="Times New Roman"/>
        </w:rPr>
        <w:t xml:space="preserve"> statements are meant to communicate the purpose of the agency to people inside and outside the agency.</w:t>
      </w:r>
    </w:p>
    <w:p w14:paraId="5A196F0A" w14:textId="77777777" w:rsidR="00D16B92" w:rsidRDefault="009644B4" w:rsidP="00012D34">
      <w:pPr>
        <w:numPr>
          <w:ilvl w:val="0"/>
          <w:numId w:val="33"/>
        </w:numPr>
        <w:tabs>
          <w:tab w:val="clear" w:pos="720"/>
          <w:tab w:val="num" w:pos="1080"/>
        </w:tabs>
        <w:spacing w:before="120"/>
        <w:ind w:left="1080"/>
        <w:rPr>
          <w:rFonts w:ascii="Times New Roman" w:hAnsi="Times New Roman"/>
        </w:rPr>
      </w:pPr>
      <w:r>
        <w:rPr>
          <w:rFonts w:ascii="Times New Roman" w:hAnsi="Times New Roman"/>
        </w:rPr>
        <w:t>The mission statement is a required component of the Five</w:t>
      </w:r>
      <w:r w:rsidR="00A5595F">
        <w:rPr>
          <w:rFonts w:ascii="Times New Roman" w:hAnsi="Times New Roman"/>
        </w:rPr>
        <w:t>-</w:t>
      </w:r>
      <w:r>
        <w:rPr>
          <w:rFonts w:ascii="Times New Roman" w:hAnsi="Times New Roman"/>
        </w:rPr>
        <w:t>Year and Annual PHA</w:t>
      </w:r>
      <w:r w:rsidR="006E4CD6">
        <w:rPr>
          <w:rFonts w:ascii="Times New Roman" w:hAnsi="Times New Roman"/>
        </w:rPr>
        <w:t> </w:t>
      </w:r>
      <w:r>
        <w:rPr>
          <w:rFonts w:ascii="Times New Roman" w:hAnsi="Times New Roman"/>
        </w:rPr>
        <w:t>Plan</w:t>
      </w:r>
      <w:r w:rsidR="004862D5">
        <w:rPr>
          <w:rFonts w:ascii="Times New Roman" w:hAnsi="Times New Roman"/>
        </w:rPr>
        <w:t>.</w:t>
      </w:r>
    </w:p>
    <w:p w14:paraId="1CC5AA00" w14:textId="77777777" w:rsidR="0042683F" w:rsidRDefault="0042683F" w:rsidP="00012D34">
      <w:pPr>
        <w:numPr>
          <w:ilvl w:val="0"/>
          <w:numId w:val="33"/>
        </w:numPr>
        <w:tabs>
          <w:tab w:val="clear" w:pos="720"/>
          <w:tab w:val="num" w:pos="1080"/>
        </w:tabs>
        <w:spacing w:before="120"/>
        <w:ind w:left="1080"/>
        <w:rPr>
          <w:rFonts w:ascii="Times New Roman" w:hAnsi="Times New Roman"/>
        </w:rPr>
      </w:pPr>
      <w:r>
        <w:rPr>
          <w:rFonts w:ascii="Times New Roman" w:hAnsi="Times New Roman"/>
        </w:rPr>
        <w:t xml:space="preserve">The purpose or mission is the core of an organization. It provides guiding direction for developing </w:t>
      </w:r>
      <w:proofErr w:type="gramStart"/>
      <w:r>
        <w:rPr>
          <w:rFonts w:ascii="Times New Roman" w:hAnsi="Times New Roman"/>
        </w:rPr>
        <w:t>strategy</w:t>
      </w:r>
      <w:proofErr w:type="gramEnd"/>
      <w:r>
        <w:rPr>
          <w:rFonts w:ascii="Times New Roman" w:hAnsi="Times New Roman"/>
        </w:rPr>
        <w:t xml:space="preserve">, defining critical success factors, searching out key opportunities, making resource allocation choices, satisfying clients and stakeholders, and making decisions. </w:t>
      </w:r>
    </w:p>
    <w:p w14:paraId="661793E5" w14:textId="77777777" w:rsidR="0042683F" w:rsidRPr="00990F74" w:rsidRDefault="0042683F" w:rsidP="0042683F">
      <w:pPr>
        <w:numPr>
          <w:ilvl w:val="0"/>
          <w:numId w:val="33"/>
        </w:numPr>
        <w:tabs>
          <w:tab w:val="clear" w:pos="720"/>
          <w:tab w:val="num" w:pos="1080"/>
        </w:tabs>
        <w:spacing w:before="120"/>
        <w:ind w:left="1080"/>
        <w:rPr>
          <w:rFonts w:ascii="Times New Roman" w:hAnsi="Times New Roman"/>
          <w:i/>
          <w:u w:val="single"/>
        </w:rPr>
      </w:pPr>
      <w:r>
        <w:rPr>
          <w:rFonts w:ascii="Times New Roman" w:hAnsi="Times New Roman"/>
        </w:rPr>
        <w:t xml:space="preserve">A mission statement should be clear and understandable and brief. It should be updated to reflect the agency’s current direction. </w:t>
      </w:r>
    </w:p>
    <w:p w14:paraId="3191A67D" w14:textId="77777777" w:rsidR="00990F74" w:rsidRPr="00990F74" w:rsidRDefault="00990F74" w:rsidP="0042683F">
      <w:pPr>
        <w:numPr>
          <w:ilvl w:val="0"/>
          <w:numId w:val="33"/>
        </w:numPr>
        <w:tabs>
          <w:tab w:val="clear" w:pos="720"/>
          <w:tab w:val="num" w:pos="1080"/>
        </w:tabs>
        <w:spacing w:before="120"/>
        <w:ind w:left="1080"/>
        <w:rPr>
          <w:rFonts w:ascii="Times New Roman" w:hAnsi="Times New Roman"/>
          <w:i/>
          <w:u w:val="single"/>
        </w:rPr>
      </w:pPr>
      <w:r>
        <w:rPr>
          <w:rFonts w:ascii="Times New Roman" w:hAnsi="Times New Roman"/>
        </w:rPr>
        <w:t xml:space="preserve">A mission statement is adopted by the </w:t>
      </w:r>
      <w:r w:rsidR="00AB45FF">
        <w:rPr>
          <w:rFonts w:ascii="Times New Roman" w:hAnsi="Times New Roman"/>
        </w:rPr>
        <w:t xml:space="preserve">board </w:t>
      </w:r>
      <w:r>
        <w:rPr>
          <w:rFonts w:ascii="Times New Roman" w:hAnsi="Times New Roman"/>
        </w:rPr>
        <w:t xml:space="preserve">of </w:t>
      </w:r>
      <w:r w:rsidR="00AB45FF">
        <w:rPr>
          <w:rFonts w:ascii="Times New Roman" w:hAnsi="Times New Roman"/>
        </w:rPr>
        <w:t>commissioners</w:t>
      </w:r>
      <w:r>
        <w:rPr>
          <w:rFonts w:ascii="Times New Roman" w:hAnsi="Times New Roman"/>
        </w:rPr>
        <w:t>.</w:t>
      </w:r>
    </w:p>
    <w:p w14:paraId="3BACCB46" w14:textId="77777777" w:rsidR="00990F74" w:rsidRPr="00990F74" w:rsidRDefault="00990F74" w:rsidP="0042683F">
      <w:pPr>
        <w:numPr>
          <w:ilvl w:val="0"/>
          <w:numId w:val="33"/>
        </w:numPr>
        <w:tabs>
          <w:tab w:val="clear" w:pos="720"/>
          <w:tab w:val="num" w:pos="1080"/>
        </w:tabs>
        <w:spacing w:before="120"/>
        <w:ind w:left="1080"/>
        <w:rPr>
          <w:rFonts w:ascii="Times New Roman" w:hAnsi="Times New Roman"/>
          <w:i/>
          <w:u w:val="single"/>
        </w:rPr>
      </w:pPr>
      <w:r>
        <w:rPr>
          <w:rFonts w:ascii="Times New Roman" w:hAnsi="Times New Roman"/>
        </w:rPr>
        <w:t xml:space="preserve">To be fully understood and adopted by all, the management staff of the agency must set the example </w:t>
      </w:r>
      <w:r w:rsidR="00AB45FF">
        <w:rPr>
          <w:rFonts w:ascii="Times New Roman" w:hAnsi="Times New Roman"/>
        </w:rPr>
        <w:t xml:space="preserve">set forth </w:t>
      </w:r>
      <w:r>
        <w:rPr>
          <w:rFonts w:ascii="Times New Roman" w:hAnsi="Times New Roman"/>
        </w:rPr>
        <w:t>in the mission statement.</w:t>
      </w:r>
    </w:p>
    <w:p w14:paraId="6EFF094E" w14:textId="77777777" w:rsidR="00990F74" w:rsidRPr="002C1DA2" w:rsidRDefault="00990F74" w:rsidP="0042683F">
      <w:pPr>
        <w:numPr>
          <w:ilvl w:val="0"/>
          <w:numId w:val="33"/>
        </w:numPr>
        <w:tabs>
          <w:tab w:val="clear" w:pos="720"/>
          <w:tab w:val="num" w:pos="1080"/>
        </w:tabs>
        <w:spacing w:before="120"/>
        <w:ind w:left="1080"/>
        <w:rPr>
          <w:rFonts w:ascii="Times New Roman" w:hAnsi="Times New Roman"/>
          <w:i/>
          <w:u w:val="single"/>
        </w:rPr>
      </w:pPr>
      <w:smartTag w:uri="urn:schemas-microsoft-com:office:smarttags" w:element="place">
        <w:r>
          <w:rPr>
            <w:rFonts w:ascii="Times New Roman" w:hAnsi="Times New Roman"/>
          </w:rPr>
          <w:t>Mission</w:t>
        </w:r>
      </w:smartTag>
      <w:r>
        <w:rPr>
          <w:rFonts w:ascii="Times New Roman" w:hAnsi="Times New Roman"/>
        </w:rPr>
        <w:t xml:space="preserve"> statements should be posted and available for all employees.</w:t>
      </w:r>
    </w:p>
    <w:p w14:paraId="4914DD1D" w14:textId="77777777" w:rsidR="00A5595F" w:rsidRPr="002C1DA2" w:rsidRDefault="00A5595F" w:rsidP="0042683F">
      <w:pPr>
        <w:numPr>
          <w:ilvl w:val="0"/>
          <w:numId w:val="33"/>
        </w:numPr>
        <w:tabs>
          <w:tab w:val="clear" w:pos="720"/>
          <w:tab w:val="num" w:pos="1080"/>
        </w:tabs>
        <w:spacing w:before="120"/>
        <w:ind w:left="1080"/>
        <w:rPr>
          <w:rFonts w:ascii="Times New Roman" w:hAnsi="Times New Roman"/>
          <w:i/>
          <w:u w:val="single"/>
        </w:rPr>
      </w:pPr>
      <w:r>
        <w:rPr>
          <w:rFonts w:ascii="Times New Roman" w:hAnsi="Times New Roman"/>
        </w:rPr>
        <w:t>Options 2 and 3 contain sample mission statement language should the PHA require assistance in writing one. However, keep in mind that should the PHA adopt the language in Options 2 or 3, the same language must be used in the PHA’s Five-Year and Annual PHA Plan.</w:t>
      </w:r>
    </w:p>
    <w:p w14:paraId="40736B0A" w14:textId="77777777" w:rsidR="00C72FF0" w:rsidRPr="002C1DA2" w:rsidRDefault="00C72FF0" w:rsidP="002C1DA2">
      <w:pPr>
        <w:spacing w:before="120"/>
        <w:ind w:left="1080"/>
        <w:rPr>
          <w:rFonts w:ascii="Times New Roman" w:hAnsi="Times New Roman"/>
        </w:rPr>
      </w:pPr>
      <w:r w:rsidRPr="002C1DA2">
        <w:rPr>
          <w:rFonts w:ascii="Times New Roman" w:hAnsi="Times New Roman"/>
          <w:b/>
          <w:shd w:val="solid" w:color="auto" w:fill="auto"/>
        </w:rPr>
        <w:t>CAUTION:</w:t>
      </w:r>
      <w:r w:rsidRPr="002C1DA2">
        <w:rPr>
          <w:rFonts w:ascii="Times New Roman" w:hAnsi="Times New Roman"/>
        </w:rPr>
        <w:t xml:space="preserve"> </w:t>
      </w:r>
      <w:r w:rsidRPr="002C1DA2">
        <w:rPr>
          <w:rFonts w:ascii="Times New Roman" w:hAnsi="Times New Roman"/>
          <w:b/>
        </w:rPr>
        <w:t>You must insert information here. The model plan does not contain language that can be adopted as-is.</w:t>
      </w:r>
    </w:p>
    <w:p w14:paraId="26DE3FBE" w14:textId="77777777" w:rsidR="003440EC" w:rsidRPr="00765698" w:rsidRDefault="003440EC" w:rsidP="0042683F">
      <w:pPr>
        <w:numPr>
          <w:ilvl w:val="0"/>
          <w:numId w:val="41"/>
        </w:numPr>
        <w:spacing w:before="120"/>
        <w:rPr>
          <w:rFonts w:ascii="Times New Roman" w:hAnsi="Times New Roman"/>
          <w:i/>
        </w:rPr>
      </w:pPr>
      <w:r>
        <w:rPr>
          <w:rFonts w:ascii="Times New Roman" w:hAnsi="Times New Roman"/>
          <w:i/>
          <w:u w:val="single"/>
        </w:rPr>
        <w:t>Option 1</w:t>
      </w:r>
      <w:r w:rsidRPr="00D72CA4">
        <w:rPr>
          <w:rFonts w:ascii="Times New Roman" w:hAnsi="Times New Roman"/>
          <w:i/>
        </w:rPr>
        <w:t xml:space="preserve">: </w:t>
      </w:r>
      <w:bookmarkStart w:id="0" w:name="_Hlk81991939"/>
      <w:bookmarkStart w:id="1" w:name="_Hlk81991961"/>
      <w:r w:rsidR="00A5595F" w:rsidRPr="002C1DA2">
        <w:rPr>
          <w:rFonts w:ascii="Times New Roman" w:hAnsi="Times New Roman"/>
          <w:i/>
        </w:rPr>
        <w:t>Insert</w:t>
      </w:r>
      <w:r w:rsidRPr="00765698">
        <w:rPr>
          <w:rFonts w:ascii="Times New Roman" w:hAnsi="Times New Roman"/>
          <w:i/>
        </w:rPr>
        <w:t xml:space="preserve"> the</w:t>
      </w:r>
      <w:r w:rsidR="009644B4" w:rsidRPr="00765698">
        <w:rPr>
          <w:rFonts w:ascii="Times New Roman" w:hAnsi="Times New Roman"/>
          <w:i/>
        </w:rPr>
        <w:t xml:space="preserve"> mission statement </w:t>
      </w:r>
      <w:r w:rsidR="009644B4" w:rsidRPr="002C1DA2">
        <w:rPr>
          <w:rFonts w:ascii="Times New Roman" w:hAnsi="Times New Roman"/>
          <w:i/>
        </w:rPr>
        <w:t xml:space="preserve">per the </w:t>
      </w:r>
      <w:r w:rsidR="009644B4" w:rsidRPr="00DC4BAA">
        <w:rPr>
          <w:rFonts w:ascii="Times New Roman" w:hAnsi="Times New Roman"/>
          <w:i/>
        </w:rPr>
        <w:t>most recent</w:t>
      </w:r>
      <w:r w:rsidR="009644B4" w:rsidRPr="002C1DA2">
        <w:rPr>
          <w:rFonts w:ascii="Times New Roman" w:hAnsi="Times New Roman"/>
          <w:i/>
        </w:rPr>
        <w:t>ly approved</w:t>
      </w:r>
      <w:r w:rsidR="009644B4" w:rsidRPr="00DC4BAA">
        <w:rPr>
          <w:rFonts w:ascii="Times New Roman" w:hAnsi="Times New Roman"/>
          <w:i/>
        </w:rPr>
        <w:t xml:space="preserve"> </w:t>
      </w:r>
      <w:r w:rsidR="00A5595F" w:rsidRPr="002C1DA2">
        <w:rPr>
          <w:rFonts w:ascii="Times New Roman" w:hAnsi="Times New Roman"/>
          <w:i/>
        </w:rPr>
        <w:t xml:space="preserve">Five-Year and Annual </w:t>
      </w:r>
      <w:r w:rsidR="009644B4" w:rsidRPr="00DC4BAA">
        <w:rPr>
          <w:rFonts w:ascii="Times New Roman" w:hAnsi="Times New Roman"/>
          <w:i/>
        </w:rPr>
        <w:t>PHA Plan</w:t>
      </w:r>
      <w:bookmarkEnd w:id="1"/>
      <w:r w:rsidR="00E66AB2" w:rsidRPr="00765698">
        <w:rPr>
          <w:rFonts w:ascii="Times New Roman" w:hAnsi="Times New Roman"/>
          <w:i/>
        </w:rPr>
        <w:t>.</w:t>
      </w:r>
    </w:p>
    <w:p w14:paraId="37401F16" w14:textId="77777777" w:rsidR="009644B4" w:rsidRDefault="00A5595F" w:rsidP="00A5595F">
      <w:pPr>
        <w:spacing w:before="120"/>
        <w:ind w:left="1800"/>
        <w:rPr>
          <w:rFonts w:ascii="Times New Roman" w:hAnsi="Times New Roman"/>
          <w:i/>
        </w:rPr>
      </w:pPr>
      <w:bookmarkStart w:id="2" w:name="_Hlk81914308"/>
      <w:bookmarkStart w:id="3" w:name="_Hlk81991979"/>
      <w:r>
        <w:rPr>
          <w:rFonts w:ascii="Times New Roman" w:hAnsi="Times New Roman"/>
          <w:b/>
          <w:bCs/>
        </w:rPr>
        <w:t>[Insert the PHA’s mission statement from the Five-Year and Annual Plan]</w:t>
      </w:r>
      <w:bookmarkEnd w:id="2"/>
    </w:p>
    <w:p w14:paraId="31F55846" w14:textId="77777777" w:rsidR="009644B4" w:rsidRPr="006E6F97" w:rsidRDefault="009644B4" w:rsidP="009644B4">
      <w:pPr>
        <w:numPr>
          <w:ilvl w:val="0"/>
          <w:numId w:val="41"/>
        </w:numPr>
        <w:spacing w:before="120"/>
        <w:rPr>
          <w:rFonts w:ascii="Times New Roman" w:hAnsi="Times New Roman"/>
          <w:i/>
        </w:rPr>
      </w:pPr>
      <w:bookmarkStart w:id="4" w:name="_Hlk81992001"/>
      <w:bookmarkEnd w:id="0"/>
      <w:bookmarkEnd w:id="3"/>
      <w:r>
        <w:rPr>
          <w:rFonts w:ascii="Times New Roman" w:hAnsi="Times New Roman"/>
          <w:i/>
          <w:u w:val="single"/>
        </w:rPr>
        <w:t>Option 2</w:t>
      </w:r>
      <w:r w:rsidRPr="00D72CA4">
        <w:rPr>
          <w:rFonts w:ascii="Times New Roman" w:hAnsi="Times New Roman"/>
          <w:i/>
        </w:rPr>
        <w:t xml:space="preserve">: </w:t>
      </w:r>
      <w:r w:rsidR="00A5595F">
        <w:rPr>
          <w:rFonts w:ascii="Times New Roman" w:hAnsi="Times New Roman"/>
          <w:i/>
        </w:rPr>
        <w:t>Delete model plan language and substitute the language as shown below</w:t>
      </w:r>
      <w:r w:rsidRPr="00D55A6C">
        <w:rPr>
          <w:rFonts w:ascii="Times New Roman" w:hAnsi="Times New Roman"/>
          <w:i/>
        </w:rPr>
        <w:t>.</w:t>
      </w:r>
    </w:p>
    <w:bookmarkEnd w:id="4"/>
    <w:p w14:paraId="2C4841A2" w14:textId="77777777" w:rsidR="009644B4" w:rsidRDefault="009644B4" w:rsidP="009644B4">
      <w:pPr>
        <w:spacing w:before="120"/>
        <w:ind w:left="1800"/>
        <w:rPr>
          <w:rFonts w:ascii="Times New Roman" w:hAnsi="Times New Roman"/>
          <w:i/>
        </w:rPr>
      </w:pPr>
      <w:r>
        <w:rPr>
          <w:rFonts w:ascii="Times New Roman" w:hAnsi="Times New Roman"/>
        </w:rPr>
        <w:t xml:space="preserve">The PHA’s mission is to provide safe, </w:t>
      </w:r>
      <w:proofErr w:type="gramStart"/>
      <w:r w:rsidR="00A05922">
        <w:rPr>
          <w:rFonts w:ascii="Times New Roman" w:hAnsi="Times New Roman"/>
        </w:rPr>
        <w:t>habitable dwelling</w:t>
      </w:r>
      <w:proofErr w:type="gramEnd"/>
      <w:r w:rsidR="00A05922">
        <w:rPr>
          <w:rFonts w:ascii="Times New Roman" w:hAnsi="Times New Roman"/>
        </w:rPr>
        <w:t xml:space="preserve"> units </w:t>
      </w:r>
      <w:r>
        <w:rPr>
          <w:rFonts w:ascii="Times New Roman" w:hAnsi="Times New Roman"/>
        </w:rPr>
        <w:t xml:space="preserve">for very low-income families and to manage resources efficiently. The PHA is to promote personal, economic and social upward mobility to provide </w:t>
      </w:r>
      <w:proofErr w:type="gramStart"/>
      <w:r>
        <w:rPr>
          <w:rFonts w:ascii="Times New Roman" w:hAnsi="Times New Roman"/>
        </w:rPr>
        <w:t>families</w:t>
      </w:r>
      <w:proofErr w:type="gramEnd"/>
      <w:r>
        <w:rPr>
          <w:rFonts w:ascii="Times New Roman" w:hAnsi="Times New Roman"/>
        </w:rPr>
        <w:t xml:space="preserve"> the opportunity to make the transition from subsidized to non-subsidized housing.</w:t>
      </w:r>
    </w:p>
    <w:p w14:paraId="6B0AB346" w14:textId="77777777" w:rsidR="00D10774" w:rsidRPr="00D10774" w:rsidRDefault="001743AF" w:rsidP="009644B4">
      <w:pPr>
        <w:tabs>
          <w:tab w:val="left" w:pos="1800"/>
        </w:tabs>
        <w:spacing w:before="120"/>
        <w:ind w:left="1800" w:hanging="720"/>
        <w:rPr>
          <w:rFonts w:ascii="Times New Roman" w:hAnsi="Times New Roman"/>
          <w:i/>
        </w:rPr>
      </w:pPr>
      <w:r>
        <w:rPr>
          <w:rFonts w:ascii="Times New Roman" w:hAnsi="Times New Roman"/>
          <w:sz w:val="44"/>
          <w:szCs w:val="44"/>
        </w:rPr>
        <w:br w:type="page"/>
      </w:r>
      <w:r w:rsidR="00D10774" w:rsidRPr="00831022">
        <w:rPr>
          <w:rFonts w:ascii="Times New Roman" w:hAnsi="Times New Roman"/>
          <w:sz w:val="44"/>
          <w:szCs w:val="44"/>
        </w:rPr>
        <w:lastRenderedPageBreak/>
        <w:sym w:font="Wingdings" w:char="F0A8"/>
      </w:r>
      <w:r w:rsidR="00FE1A5B">
        <w:rPr>
          <w:rFonts w:ascii="Times New Roman" w:hAnsi="Times New Roman"/>
        </w:rPr>
        <w:tab/>
      </w:r>
      <w:r w:rsidR="003440EC">
        <w:rPr>
          <w:rFonts w:ascii="Times New Roman" w:hAnsi="Times New Roman"/>
          <w:i/>
          <w:u w:val="single"/>
        </w:rPr>
        <w:t>O</w:t>
      </w:r>
      <w:r w:rsidR="00FE1A5B">
        <w:rPr>
          <w:rFonts w:ascii="Times New Roman" w:hAnsi="Times New Roman"/>
          <w:i/>
          <w:u w:val="single"/>
        </w:rPr>
        <w:t xml:space="preserve">ption </w:t>
      </w:r>
      <w:r w:rsidR="009644B4">
        <w:rPr>
          <w:rFonts w:ascii="Times New Roman" w:hAnsi="Times New Roman"/>
          <w:i/>
          <w:u w:val="single"/>
        </w:rPr>
        <w:t>3</w:t>
      </w:r>
      <w:r w:rsidR="00146981">
        <w:rPr>
          <w:rFonts w:ascii="Times New Roman" w:hAnsi="Times New Roman"/>
          <w:i/>
          <w:u w:val="single"/>
        </w:rPr>
        <w:t>:</w:t>
      </w:r>
      <w:r w:rsidR="00D72CA4">
        <w:rPr>
          <w:rFonts w:ascii="Times New Roman" w:hAnsi="Times New Roman"/>
          <w:i/>
        </w:rPr>
        <w:t xml:space="preserve"> </w:t>
      </w:r>
      <w:r w:rsidR="00D10774">
        <w:rPr>
          <w:rFonts w:ascii="Times New Roman" w:hAnsi="Times New Roman"/>
          <w:i/>
        </w:rPr>
        <w:t xml:space="preserve">Delete model plan language and substitute </w:t>
      </w:r>
      <w:r w:rsidR="00FE1A5B">
        <w:rPr>
          <w:rFonts w:ascii="Times New Roman" w:hAnsi="Times New Roman"/>
          <w:i/>
        </w:rPr>
        <w:t>any of the mission statements or any combination of the mission statements</w:t>
      </w:r>
      <w:r w:rsidR="00D10774">
        <w:rPr>
          <w:rFonts w:ascii="Times New Roman" w:hAnsi="Times New Roman"/>
          <w:i/>
        </w:rPr>
        <w:t xml:space="preserve"> as shown below.</w:t>
      </w:r>
    </w:p>
    <w:p w14:paraId="148C72F4" w14:textId="77777777" w:rsidR="00FE1A5B" w:rsidRPr="00FE1A5B" w:rsidRDefault="00FE1A5B" w:rsidP="00B234BB">
      <w:pPr>
        <w:suppressLineNumbers/>
        <w:spacing w:before="120"/>
        <w:ind w:left="1800"/>
        <w:rPr>
          <w:rFonts w:ascii="Times New Roman" w:hAnsi="Times New Roman"/>
        </w:rPr>
      </w:pPr>
      <w:r w:rsidRPr="00FE1A5B">
        <w:rPr>
          <w:rFonts w:ascii="Times New Roman" w:hAnsi="Times New Roman"/>
          <w:noProof/>
        </w:rPr>
        <w:t>To serve our community's housing needs</w:t>
      </w:r>
      <w:r>
        <w:rPr>
          <w:rFonts w:ascii="Times New Roman" w:hAnsi="Times New Roman"/>
          <w:noProof/>
        </w:rPr>
        <w:t xml:space="preserve"> using all resources available.</w:t>
      </w:r>
    </w:p>
    <w:p w14:paraId="6B22AB1E" w14:textId="77777777" w:rsidR="00FE1A5B" w:rsidRPr="00FE1A5B" w:rsidRDefault="00FE1A5B" w:rsidP="00B234BB">
      <w:pPr>
        <w:suppressLineNumbers/>
        <w:spacing w:before="120"/>
        <w:ind w:left="1800"/>
        <w:rPr>
          <w:rFonts w:ascii="Times New Roman" w:hAnsi="Times New Roman"/>
          <w:noProof/>
        </w:rPr>
      </w:pPr>
      <w:r w:rsidRPr="00FE1A5B">
        <w:rPr>
          <w:rFonts w:ascii="Times New Roman" w:hAnsi="Times New Roman"/>
          <w:noProof/>
        </w:rPr>
        <w:t>To provide affordable housing for all residents through creative partnerships with public and private collaborators.</w:t>
      </w:r>
    </w:p>
    <w:p w14:paraId="2C0B8BBF" w14:textId="77777777" w:rsidR="00FE1A5B" w:rsidRPr="00FE1A5B" w:rsidRDefault="00FE1A5B" w:rsidP="00B234BB">
      <w:pPr>
        <w:suppressLineNumbers/>
        <w:spacing w:before="120"/>
        <w:ind w:left="1800"/>
        <w:rPr>
          <w:rFonts w:ascii="Times New Roman" w:hAnsi="Times New Roman"/>
          <w:noProof/>
        </w:rPr>
      </w:pPr>
      <w:r>
        <w:rPr>
          <w:rFonts w:ascii="Times New Roman" w:hAnsi="Times New Roman"/>
          <w:noProof/>
        </w:rPr>
        <w:t>T</w:t>
      </w:r>
      <w:r w:rsidRPr="00FE1A5B">
        <w:rPr>
          <w:rFonts w:ascii="Times New Roman" w:hAnsi="Times New Roman"/>
          <w:noProof/>
        </w:rPr>
        <w:t>o provide quality housing opportunities to improve the lives of the citizens who are in need.</w:t>
      </w:r>
    </w:p>
    <w:p w14:paraId="51FCDCF3" w14:textId="77777777" w:rsidR="00FE1A5B" w:rsidRPr="00FE1A5B" w:rsidRDefault="00FE1A5B" w:rsidP="00B234BB">
      <w:pPr>
        <w:suppressLineNumbers/>
        <w:spacing w:before="120"/>
        <w:ind w:left="1800"/>
        <w:rPr>
          <w:rFonts w:ascii="Times New Roman" w:hAnsi="Times New Roman"/>
          <w:noProof/>
        </w:rPr>
      </w:pPr>
      <w:r w:rsidRPr="00FE1A5B">
        <w:rPr>
          <w:rFonts w:ascii="Times New Roman" w:hAnsi="Times New Roman"/>
          <w:noProof/>
        </w:rPr>
        <w:t xml:space="preserve">To provide safe, </w:t>
      </w:r>
      <w:r w:rsidR="00A05922">
        <w:rPr>
          <w:rFonts w:ascii="Times New Roman" w:hAnsi="Times New Roman"/>
          <w:noProof/>
        </w:rPr>
        <w:t>habitable</w:t>
      </w:r>
      <w:r w:rsidRPr="00FE1A5B">
        <w:rPr>
          <w:rFonts w:ascii="Times New Roman" w:hAnsi="Times New Roman"/>
          <w:noProof/>
        </w:rPr>
        <w:t xml:space="preserve">, affordable housing for eligible residents of the City of </w:t>
      </w:r>
      <w:r>
        <w:rPr>
          <w:rFonts w:ascii="Times New Roman" w:hAnsi="Times New Roman"/>
          <w:noProof/>
        </w:rPr>
        <w:t>____________.</w:t>
      </w:r>
    </w:p>
    <w:p w14:paraId="6CB549D0" w14:textId="77777777" w:rsidR="00FE1A5B" w:rsidRPr="00FE1A5B" w:rsidRDefault="00FE1A5B" w:rsidP="00B234BB">
      <w:pPr>
        <w:suppressLineNumbers/>
        <w:spacing w:before="120"/>
        <w:ind w:left="1800"/>
        <w:rPr>
          <w:rFonts w:ascii="Times New Roman" w:hAnsi="Times New Roman"/>
          <w:noProof/>
        </w:rPr>
      </w:pPr>
      <w:r w:rsidRPr="00FE1A5B">
        <w:rPr>
          <w:rFonts w:ascii="Times New Roman" w:hAnsi="Times New Roman"/>
          <w:noProof/>
        </w:rPr>
        <w:t>To provide affordable housing that is in good repair, to be stewards of public funds and trust, and to se</w:t>
      </w:r>
      <w:r>
        <w:rPr>
          <w:rFonts w:ascii="Times New Roman" w:hAnsi="Times New Roman"/>
          <w:noProof/>
        </w:rPr>
        <w:t>rve all customers with respect.</w:t>
      </w:r>
    </w:p>
    <w:p w14:paraId="01DDB437" w14:textId="77777777" w:rsidR="00FE1A5B" w:rsidRDefault="00FE1A5B" w:rsidP="00B234BB">
      <w:pPr>
        <w:suppressLineNumbers/>
        <w:spacing w:before="120"/>
        <w:ind w:left="1800"/>
        <w:rPr>
          <w:rFonts w:ascii="Times New Roman" w:hAnsi="Times New Roman"/>
          <w:noProof/>
        </w:rPr>
      </w:pPr>
      <w:r w:rsidRPr="00FE1A5B">
        <w:rPr>
          <w:rFonts w:ascii="Times New Roman" w:hAnsi="Times New Roman"/>
          <w:noProof/>
        </w:rPr>
        <w:t xml:space="preserve">To do good by doing good business in offering a variety of housing opportunities for the community's </w:t>
      </w:r>
      <w:r>
        <w:rPr>
          <w:rFonts w:ascii="Times New Roman" w:hAnsi="Times New Roman"/>
          <w:noProof/>
        </w:rPr>
        <w:t>citizens.</w:t>
      </w:r>
    </w:p>
    <w:p w14:paraId="31575B01" w14:textId="77777777" w:rsidR="00D10774" w:rsidRDefault="00FE1A5B" w:rsidP="00B234BB">
      <w:pPr>
        <w:suppressLineNumbers/>
        <w:spacing w:before="120"/>
        <w:ind w:left="1800"/>
        <w:rPr>
          <w:rFonts w:ascii="Times New Roman" w:hAnsi="Times New Roman"/>
          <w:noProof/>
        </w:rPr>
      </w:pPr>
      <w:r>
        <w:rPr>
          <w:rFonts w:ascii="Times New Roman" w:hAnsi="Times New Roman"/>
          <w:noProof/>
        </w:rPr>
        <w:t>To provide affordable housing and quality custome</w:t>
      </w:r>
      <w:r w:rsidR="00F25DDB">
        <w:rPr>
          <w:rFonts w:ascii="Times New Roman" w:hAnsi="Times New Roman"/>
          <w:noProof/>
        </w:rPr>
        <w:t>r service to families we serve.</w:t>
      </w:r>
    </w:p>
    <w:p w14:paraId="7F4AF19B" w14:textId="77777777" w:rsidR="006E6F97" w:rsidRDefault="006E6F97" w:rsidP="00B234BB">
      <w:pPr>
        <w:spacing w:before="120"/>
        <w:ind w:left="1800"/>
        <w:rPr>
          <w:rFonts w:ascii="Times New Roman" w:hAnsi="Times New Roman"/>
        </w:rPr>
      </w:pPr>
      <w:r>
        <w:rPr>
          <w:rFonts w:ascii="Times New Roman" w:hAnsi="Times New Roman"/>
        </w:rPr>
        <w:t>To p</w:t>
      </w:r>
      <w:r w:rsidRPr="006E6F97">
        <w:rPr>
          <w:rFonts w:ascii="Times New Roman" w:hAnsi="Times New Roman"/>
        </w:rPr>
        <w:t>romote innovative housing communities and encourage clients to achieve self-sufficiency</w:t>
      </w:r>
      <w:r>
        <w:rPr>
          <w:rFonts w:ascii="Times New Roman" w:hAnsi="Times New Roman"/>
        </w:rPr>
        <w:t>.</w:t>
      </w:r>
    </w:p>
    <w:p w14:paraId="7923B9A5" w14:textId="77777777" w:rsidR="00015E92" w:rsidRPr="00015E92" w:rsidRDefault="00015E92" w:rsidP="00B234BB">
      <w:pPr>
        <w:spacing w:before="120"/>
        <w:ind w:left="1800"/>
        <w:rPr>
          <w:rFonts w:ascii="Times New Roman" w:hAnsi="Times New Roman"/>
        </w:rPr>
      </w:pPr>
      <w:r>
        <w:rPr>
          <w:rFonts w:ascii="Times New Roman" w:hAnsi="Times New Roman"/>
        </w:rPr>
        <w:t>To</w:t>
      </w:r>
      <w:r w:rsidRPr="00015E92">
        <w:rPr>
          <w:rFonts w:ascii="Times New Roman" w:hAnsi="Times New Roman"/>
        </w:rPr>
        <w:t xml:space="preserve"> help families and individuals with low incomes achieve greater stability and </w:t>
      </w:r>
      <w:proofErr w:type="gramStart"/>
      <w:r w:rsidRPr="00015E92">
        <w:rPr>
          <w:rFonts w:ascii="Times New Roman" w:hAnsi="Times New Roman"/>
        </w:rPr>
        <w:t>self reliance</w:t>
      </w:r>
      <w:proofErr w:type="gramEnd"/>
      <w:r w:rsidRPr="00015E92">
        <w:rPr>
          <w:rFonts w:ascii="Times New Roman" w:hAnsi="Times New Roman"/>
        </w:rPr>
        <w:t xml:space="preserve"> by providing safe, affordable quality housing and links to community services.</w:t>
      </w:r>
    </w:p>
    <w:p w14:paraId="6A95F656" w14:textId="77777777" w:rsidR="00D10774" w:rsidRDefault="00D10774" w:rsidP="00D10774">
      <w:pPr>
        <w:tabs>
          <w:tab w:val="left" w:pos="1800"/>
        </w:tabs>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 xml:space="preserve">Option </w:t>
      </w:r>
      <w:r w:rsidR="00A5595F">
        <w:rPr>
          <w:rFonts w:ascii="Times New Roman" w:hAnsi="Times New Roman"/>
          <w:i/>
          <w:u w:val="single"/>
        </w:rPr>
        <w:t>4</w:t>
      </w:r>
      <w:r w:rsidRPr="00C6056D">
        <w:rPr>
          <w:rFonts w:ascii="Times New Roman" w:hAnsi="Times New Roman"/>
          <w:i/>
        </w:rPr>
        <w:t xml:space="preserve">: </w:t>
      </w:r>
      <w:r>
        <w:rPr>
          <w:rFonts w:ascii="Times New Roman" w:hAnsi="Times New Roman"/>
          <w:i/>
        </w:rPr>
        <w:t>Use PHA-established policy. Edit the model plan language or delete it and insert the PHA’s policy.</w:t>
      </w:r>
    </w:p>
    <w:p w14:paraId="161823C7" w14:textId="77777777" w:rsidR="00DA6937" w:rsidRPr="00146981" w:rsidRDefault="00F25DDB" w:rsidP="00DA6937">
      <w:pPr>
        <w:spacing w:before="240"/>
        <w:rPr>
          <w:rFonts w:ascii="Times New Roman" w:hAnsi="Times New Roman"/>
          <w:b/>
        </w:rPr>
      </w:pPr>
      <w:r w:rsidRPr="00146981">
        <w:rPr>
          <w:rFonts w:ascii="Times New Roman" w:hAnsi="Times New Roman"/>
          <w:b/>
        </w:rPr>
        <w:t>1</w:t>
      </w:r>
      <w:r w:rsidR="00DA6937" w:rsidRPr="00146981">
        <w:rPr>
          <w:rFonts w:ascii="Times New Roman" w:hAnsi="Times New Roman"/>
          <w:b/>
        </w:rPr>
        <w:t>-I.D.</w:t>
      </w:r>
      <w:r w:rsidR="00EB10E9">
        <w:rPr>
          <w:rFonts w:ascii="Times New Roman" w:hAnsi="Times New Roman"/>
          <w:b/>
        </w:rPr>
        <w:t xml:space="preserve"> </w:t>
      </w:r>
      <w:r w:rsidR="00DA6937" w:rsidRPr="00146981">
        <w:rPr>
          <w:rFonts w:ascii="Times New Roman" w:hAnsi="Times New Roman"/>
          <w:b/>
        </w:rPr>
        <w:t>THE PHA’S PROGRAMS</w:t>
      </w:r>
    </w:p>
    <w:p w14:paraId="3721374D" w14:textId="77777777" w:rsidR="00F25DDB" w:rsidRPr="00DA6937" w:rsidRDefault="00F25DDB" w:rsidP="00D10774">
      <w:pPr>
        <w:tabs>
          <w:tab w:val="left" w:pos="1800"/>
        </w:tabs>
        <w:spacing w:before="120"/>
        <w:rPr>
          <w:rFonts w:ascii="Times New Roman" w:hAnsi="Times New Roman"/>
        </w:rPr>
      </w:pPr>
      <w:proofErr w:type="gramStart"/>
      <w:r>
        <w:rPr>
          <w:rFonts w:ascii="Times New Roman" w:hAnsi="Times New Roman"/>
        </w:rPr>
        <w:t>All of</w:t>
      </w:r>
      <w:proofErr w:type="gramEnd"/>
      <w:r>
        <w:rPr>
          <w:rFonts w:ascii="Times New Roman" w:hAnsi="Times New Roman"/>
        </w:rPr>
        <w:t xml:space="preserve"> the PHA’s programs are not covered by the </w:t>
      </w:r>
      <w:r w:rsidR="00AB45FF">
        <w:rPr>
          <w:rFonts w:ascii="Times New Roman" w:hAnsi="Times New Roman"/>
        </w:rPr>
        <w:t>administrative plan</w:t>
      </w:r>
      <w:r>
        <w:rPr>
          <w:rFonts w:ascii="Times New Roman" w:hAnsi="Times New Roman"/>
        </w:rPr>
        <w:t>.</w:t>
      </w:r>
      <w:r w:rsidR="00EB10E9">
        <w:rPr>
          <w:rFonts w:ascii="Times New Roman" w:hAnsi="Times New Roman"/>
        </w:rPr>
        <w:t xml:space="preserve"> </w:t>
      </w:r>
      <w:r>
        <w:rPr>
          <w:rFonts w:ascii="Times New Roman" w:hAnsi="Times New Roman"/>
        </w:rPr>
        <w:t>If the PHA has Public Housing, the Admission and Continued Occupancy Policy covers that program.</w:t>
      </w:r>
      <w:r w:rsidR="00EB10E9">
        <w:rPr>
          <w:rFonts w:ascii="Times New Roman" w:hAnsi="Times New Roman"/>
        </w:rPr>
        <w:t xml:space="preserve"> </w:t>
      </w:r>
    </w:p>
    <w:p w14:paraId="10534CAF" w14:textId="77777777" w:rsidR="003440EC" w:rsidRPr="00D4391D" w:rsidRDefault="00361904" w:rsidP="00D4391D">
      <w:pPr>
        <w:spacing w:before="120"/>
        <w:ind w:left="720" w:hanging="720"/>
        <w:rPr>
          <w:rFonts w:ascii="Times New Roman" w:hAnsi="Times New Roman"/>
          <w:b/>
          <w:u w:val="single"/>
        </w:rPr>
      </w:pPr>
      <w:r w:rsidRPr="00996A7F">
        <w:rPr>
          <w:rFonts w:ascii="Times New Roman" w:hAnsi="Times New Roman"/>
          <w:sz w:val="44"/>
          <w:szCs w:val="44"/>
        </w:rPr>
        <w:sym w:font="Wingdings" w:char="F0FE"/>
      </w:r>
      <w:r>
        <w:rPr>
          <w:rFonts w:ascii="Wingdings 2" w:hAnsi="Wingdings 2"/>
          <w:b/>
          <w:sz w:val="44"/>
          <w:szCs w:val="44"/>
        </w:rPr>
        <w:tab/>
      </w:r>
      <w:r w:rsidR="003440EC" w:rsidRPr="00D4391D">
        <w:rPr>
          <w:rFonts w:ascii="Times New Roman" w:hAnsi="Times New Roman"/>
          <w:b/>
          <w:u w:val="single"/>
        </w:rPr>
        <w:t>Decision Point</w:t>
      </w:r>
      <w:r w:rsidR="003440EC" w:rsidRPr="00D4391D">
        <w:rPr>
          <w:rFonts w:ascii="Times New Roman" w:hAnsi="Times New Roman"/>
          <w:b/>
        </w:rPr>
        <w:t>: W</w:t>
      </w:r>
      <w:r w:rsidR="00F25DDB">
        <w:rPr>
          <w:rFonts w:ascii="Times New Roman" w:hAnsi="Times New Roman"/>
          <w:b/>
        </w:rPr>
        <w:t xml:space="preserve">hich PHA programs are covered by the </w:t>
      </w:r>
      <w:r w:rsidR="00AB45FF">
        <w:rPr>
          <w:rFonts w:ascii="Times New Roman" w:hAnsi="Times New Roman"/>
          <w:b/>
        </w:rPr>
        <w:t>administrative plan</w:t>
      </w:r>
      <w:r w:rsidR="00F25DDB">
        <w:rPr>
          <w:rFonts w:ascii="Times New Roman" w:hAnsi="Times New Roman"/>
          <w:b/>
        </w:rPr>
        <w:t>?</w:t>
      </w:r>
    </w:p>
    <w:p w14:paraId="66B18287" w14:textId="77777777" w:rsidR="003440EC" w:rsidRDefault="003440EC" w:rsidP="00D4391D">
      <w:pPr>
        <w:spacing w:before="120"/>
        <w:ind w:left="720"/>
        <w:rPr>
          <w:rFonts w:ascii="Times New Roman" w:hAnsi="Times New Roman"/>
          <w:u w:val="single"/>
        </w:rPr>
      </w:pPr>
      <w:r>
        <w:rPr>
          <w:rFonts w:ascii="Times New Roman" w:hAnsi="Times New Roman"/>
          <w:u w:val="single"/>
        </w:rPr>
        <w:t>Things to Consider</w:t>
      </w:r>
    </w:p>
    <w:p w14:paraId="42E974A5" w14:textId="77777777" w:rsidR="003440EC" w:rsidRPr="00D4391D" w:rsidRDefault="00F25DDB" w:rsidP="001743AF">
      <w:pPr>
        <w:numPr>
          <w:ilvl w:val="1"/>
          <w:numId w:val="33"/>
        </w:numPr>
        <w:tabs>
          <w:tab w:val="clear" w:pos="1512"/>
          <w:tab w:val="left" w:pos="1080"/>
        </w:tabs>
        <w:spacing w:before="120"/>
        <w:ind w:left="1152"/>
        <w:rPr>
          <w:rFonts w:ascii="Times New Roman" w:hAnsi="Times New Roman"/>
        </w:rPr>
      </w:pPr>
      <w:r>
        <w:rPr>
          <w:rFonts w:ascii="Times New Roman" w:hAnsi="Times New Roman"/>
        </w:rPr>
        <w:t xml:space="preserve">Typically, the Housing Choice Voucher </w:t>
      </w:r>
      <w:r w:rsidR="00AB45FF">
        <w:rPr>
          <w:rFonts w:ascii="Times New Roman" w:hAnsi="Times New Roman"/>
        </w:rPr>
        <w:t xml:space="preserve">program </w:t>
      </w:r>
      <w:r>
        <w:rPr>
          <w:rFonts w:ascii="Times New Roman" w:hAnsi="Times New Roman"/>
        </w:rPr>
        <w:t>would be listed in this section.</w:t>
      </w:r>
      <w:r w:rsidR="00EB10E9">
        <w:rPr>
          <w:rFonts w:ascii="Times New Roman" w:hAnsi="Times New Roman"/>
        </w:rPr>
        <w:t xml:space="preserve"> </w:t>
      </w:r>
      <w:r>
        <w:rPr>
          <w:rFonts w:ascii="Times New Roman" w:hAnsi="Times New Roman"/>
        </w:rPr>
        <w:t xml:space="preserve">However, you may administer some </w:t>
      </w:r>
      <w:r w:rsidR="00AB45FF">
        <w:rPr>
          <w:rFonts w:ascii="Times New Roman" w:hAnsi="Times New Roman"/>
        </w:rPr>
        <w:t xml:space="preserve">special programs </w:t>
      </w:r>
      <w:r>
        <w:rPr>
          <w:rFonts w:ascii="Times New Roman" w:hAnsi="Times New Roman"/>
        </w:rPr>
        <w:t>which also should be listed here.</w:t>
      </w:r>
    </w:p>
    <w:p w14:paraId="112CC499" w14:textId="77777777" w:rsidR="00F25DDB" w:rsidRDefault="00F25DDB" w:rsidP="001743AF">
      <w:pPr>
        <w:numPr>
          <w:ilvl w:val="1"/>
          <w:numId w:val="33"/>
        </w:numPr>
        <w:tabs>
          <w:tab w:val="clear" w:pos="1512"/>
          <w:tab w:val="left" w:pos="1080"/>
        </w:tabs>
        <w:spacing w:before="120"/>
        <w:ind w:left="1152"/>
        <w:rPr>
          <w:rFonts w:ascii="Times New Roman" w:hAnsi="Times New Roman"/>
        </w:rPr>
      </w:pPr>
      <w:r>
        <w:rPr>
          <w:rFonts w:ascii="Times New Roman" w:hAnsi="Times New Roman"/>
        </w:rPr>
        <w:t xml:space="preserve">If your PHA administers the Family Self Sufficiency (FSS) Program, you will want to specify that the HCV policies do pertain to families who participate in the FSS program. However, there is also an FSS </w:t>
      </w:r>
      <w:r w:rsidR="00AB45FF">
        <w:rPr>
          <w:rFonts w:ascii="Times New Roman" w:hAnsi="Times New Roman"/>
        </w:rPr>
        <w:t xml:space="preserve">action plan </w:t>
      </w:r>
      <w:r>
        <w:rPr>
          <w:rFonts w:ascii="Times New Roman" w:hAnsi="Times New Roman"/>
        </w:rPr>
        <w:t>which addresses the operation and guidelines for the operation of the FSS program.</w:t>
      </w:r>
    </w:p>
    <w:p w14:paraId="7D7ECF36" w14:textId="77777777" w:rsidR="003440EC" w:rsidRPr="00D55A6C" w:rsidRDefault="00F61F29" w:rsidP="00F65A6A">
      <w:pPr>
        <w:tabs>
          <w:tab w:val="left" w:pos="1800"/>
        </w:tabs>
        <w:spacing w:before="120"/>
        <w:ind w:left="1800" w:hanging="720"/>
        <w:rPr>
          <w:rFonts w:ascii="Times New Roman" w:hAnsi="Times New Roman"/>
          <w:i/>
        </w:rPr>
      </w:pPr>
      <w:r>
        <w:rPr>
          <w:rFonts w:ascii="Times New Roman" w:hAnsi="Times New Roman"/>
          <w:sz w:val="44"/>
          <w:szCs w:val="44"/>
        </w:rPr>
        <w:br w:type="page"/>
      </w:r>
      <w:r w:rsidR="00361904" w:rsidRPr="00831022">
        <w:rPr>
          <w:rFonts w:ascii="Times New Roman" w:hAnsi="Times New Roman"/>
          <w:sz w:val="44"/>
          <w:szCs w:val="44"/>
        </w:rPr>
        <w:lastRenderedPageBreak/>
        <w:sym w:font="Wingdings" w:char="F0A8"/>
      </w:r>
      <w:r w:rsidR="00361904">
        <w:rPr>
          <w:rFonts w:ascii="Times New Roman" w:hAnsi="Times New Roman"/>
        </w:rPr>
        <w:tab/>
      </w:r>
      <w:r w:rsidR="003440EC">
        <w:rPr>
          <w:rFonts w:ascii="Times New Roman" w:hAnsi="Times New Roman"/>
          <w:i/>
          <w:u w:val="single"/>
        </w:rPr>
        <w:t>Option 1</w:t>
      </w:r>
      <w:r w:rsidR="003440EC" w:rsidRPr="0066681A">
        <w:rPr>
          <w:rFonts w:ascii="Times New Roman" w:hAnsi="Times New Roman"/>
          <w:i/>
        </w:rPr>
        <w:t>:</w:t>
      </w:r>
      <w:r w:rsidR="003440EC">
        <w:rPr>
          <w:rFonts w:ascii="Times New Roman" w:hAnsi="Times New Roman"/>
          <w:i/>
        </w:rPr>
        <w:t xml:space="preserve"> Use the model plan language shown below.</w:t>
      </w:r>
      <w:r w:rsidR="00D55A6C" w:rsidRPr="00D55A6C">
        <w:rPr>
          <w:rFonts w:ascii="Times New Roman" w:hAnsi="Times New Roman"/>
          <w:i/>
        </w:rPr>
        <w:t xml:space="preserve"> No changes to the model plan are required.</w:t>
      </w:r>
    </w:p>
    <w:p w14:paraId="04E03C36" w14:textId="77777777" w:rsidR="00F25DDB" w:rsidRPr="00C46123" w:rsidRDefault="00F25DDB" w:rsidP="00C46123">
      <w:pPr>
        <w:suppressLineNumbers/>
        <w:tabs>
          <w:tab w:val="left" w:pos="720"/>
        </w:tabs>
        <w:spacing w:before="120" w:after="120"/>
        <w:ind w:left="1800"/>
        <w:rPr>
          <w:rFonts w:ascii="Times New Roman" w:hAnsi="Times New Roman"/>
        </w:rPr>
      </w:pPr>
      <w:r w:rsidRPr="00C46123">
        <w:rPr>
          <w:rFonts w:ascii="Times New Roman" w:hAnsi="Times New Roman"/>
        </w:rPr>
        <w:t xml:space="preserve">The PHA’s </w:t>
      </w:r>
      <w:r w:rsidR="00AB45FF">
        <w:rPr>
          <w:rFonts w:ascii="Times New Roman" w:hAnsi="Times New Roman"/>
        </w:rPr>
        <w:t>a</w:t>
      </w:r>
      <w:r w:rsidR="00AB45FF" w:rsidRPr="00C46123">
        <w:rPr>
          <w:rFonts w:ascii="Times New Roman" w:hAnsi="Times New Roman"/>
        </w:rPr>
        <w:t xml:space="preserve">dministrative </w:t>
      </w:r>
      <w:r w:rsidR="00AB45FF">
        <w:rPr>
          <w:rFonts w:ascii="Times New Roman" w:hAnsi="Times New Roman"/>
        </w:rPr>
        <w:t>p</w:t>
      </w:r>
      <w:r w:rsidR="00AB45FF" w:rsidRPr="00C46123">
        <w:rPr>
          <w:rFonts w:ascii="Times New Roman" w:hAnsi="Times New Roman"/>
        </w:rPr>
        <w:t xml:space="preserve">lan </w:t>
      </w:r>
      <w:r w:rsidRPr="00C46123">
        <w:rPr>
          <w:rFonts w:ascii="Times New Roman" w:hAnsi="Times New Roman"/>
        </w:rPr>
        <w:t xml:space="preserve">is applicable to the operation of the Housing Choice Voucher </w:t>
      </w:r>
      <w:r w:rsidR="00AB45FF">
        <w:rPr>
          <w:rFonts w:ascii="Times New Roman" w:hAnsi="Times New Roman"/>
        </w:rPr>
        <w:t>p</w:t>
      </w:r>
      <w:r w:rsidR="00AB45FF" w:rsidRPr="00C46123">
        <w:rPr>
          <w:rFonts w:ascii="Times New Roman" w:hAnsi="Times New Roman"/>
        </w:rPr>
        <w:t>rogram</w:t>
      </w:r>
      <w:r w:rsidRPr="00C46123">
        <w:rPr>
          <w:rFonts w:ascii="Times New Roman" w:hAnsi="Times New Roman"/>
        </w:rPr>
        <w:t>.</w:t>
      </w:r>
    </w:p>
    <w:p w14:paraId="2972A52E" w14:textId="77777777" w:rsidR="001743AF" w:rsidRPr="001743AF" w:rsidRDefault="003440EC" w:rsidP="001743AF">
      <w:pPr>
        <w:numPr>
          <w:ilvl w:val="0"/>
          <w:numId w:val="41"/>
        </w:numPr>
        <w:spacing w:before="120"/>
        <w:rPr>
          <w:rFonts w:ascii="Times New Roman" w:hAnsi="Times New Roman"/>
        </w:rPr>
      </w:pPr>
      <w:r>
        <w:rPr>
          <w:rFonts w:ascii="Times New Roman" w:hAnsi="Times New Roman"/>
          <w:i/>
          <w:u w:val="single"/>
        </w:rPr>
        <w:t>Option 2</w:t>
      </w:r>
      <w:r>
        <w:rPr>
          <w:rFonts w:ascii="Times New Roman" w:hAnsi="Times New Roman"/>
          <w:i/>
        </w:rPr>
        <w:t>: Delete model plan language and substitute</w:t>
      </w:r>
      <w:r w:rsidR="00C46123">
        <w:rPr>
          <w:rFonts w:ascii="Times New Roman" w:hAnsi="Times New Roman"/>
          <w:i/>
        </w:rPr>
        <w:t xml:space="preserve"> any of the following options which are applicable to your PHA </w:t>
      </w:r>
      <w:r>
        <w:rPr>
          <w:rFonts w:ascii="Times New Roman" w:hAnsi="Times New Roman"/>
          <w:i/>
        </w:rPr>
        <w:t>as shown below.</w:t>
      </w:r>
    </w:p>
    <w:p w14:paraId="2E37AD14" w14:textId="77777777" w:rsidR="00C46123" w:rsidRDefault="00C46123" w:rsidP="001743AF">
      <w:pPr>
        <w:suppressLineNumbers/>
        <w:tabs>
          <w:tab w:val="left" w:pos="720"/>
        </w:tabs>
        <w:spacing w:before="120" w:after="120"/>
        <w:ind w:left="1800"/>
        <w:rPr>
          <w:rFonts w:ascii="Times New Roman" w:hAnsi="Times New Roman"/>
        </w:rPr>
      </w:pPr>
      <w:r w:rsidRPr="00C46123">
        <w:rPr>
          <w:rFonts w:ascii="Times New Roman" w:hAnsi="Times New Roman"/>
        </w:rPr>
        <w:t xml:space="preserve">The PHA’s </w:t>
      </w:r>
      <w:r w:rsidR="00AB45FF">
        <w:rPr>
          <w:rFonts w:ascii="Times New Roman" w:hAnsi="Times New Roman"/>
        </w:rPr>
        <w:t>a</w:t>
      </w:r>
      <w:r w:rsidR="00AB45FF" w:rsidRPr="00C46123">
        <w:rPr>
          <w:rFonts w:ascii="Times New Roman" w:hAnsi="Times New Roman"/>
        </w:rPr>
        <w:t xml:space="preserve">dministrative </w:t>
      </w:r>
      <w:r w:rsidR="00AB45FF">
        <w:rPr>
          <w:rFonts w:ascii="Times New Roman" w:hAnsi="Times New Roman"/>
        </w:rPr>
        <w:t>p</w:t>
      </w:r>
      <w:r w:rsidR="00AB45FF" w:rsidRPr="00C46123">
        <w:rPr>
          <w:rFonts w:ascii="Times New Roman" w:hAnsi="Times New Roman"/>
        </w:rPr>
        <w:t xml:space="preserve">lan </w:t>
      </w:r>
      <w:r w:rsidRPr="00C46123">
        <w:rPr>
          <w:rFonts w:ascii="Times New Roman" w:hAnsi="Times New Roman"/>
        </w:rPr>
        <w:t xml:space="preserve">is applicable to the operation of the Housing Choice Voucher </w:t>
      </w:r>
      <w:r w:rsidR="00AB45FF">
        <w:rPr>
          <w:rFonts w:ascii="Times New Roman" w:hAnsi="Times New Roman"/>
        </w:rPr>
        <w:t>p</w:t>
      </w:r>
      <w:r w:rsidR="00AB45FF" w:rsidRPr="00C46123">
        <w:rPr>
          <w:rFonts w:ascii="Times New Roman" w:hAnsi="Times New Roman"/>
        </w:rPr>
        <w:t>rogram</w:t>
      </w:r>
      <w:r w:rsidRPr="00C46123">
        <w:rPr>
          <w:rFonts w:ascii="Times New Roman" w:hAnsi="Times New Roman"/>
        </w:rPr>
        <w:t>.</w:t>
      </w:r>
      <w:r w:rsidR="00EB10E9">
        <w:rPr>
          <w:rFonts w:ascii="Times New Roman" w:hAnsi="Times New Roman"/>
        </w:rPr>
        <w:t xml:space="preserve"> </w:t>
      </w:r>
      <w:r>
        <w:rPr>
          <w:rFonts w:ascii="Times New Roman" w:hAnsi="Times New Roman"/>
        </w:rPr>
        <w:t xml:space="preserve">In addition, the </w:t>
      </w:r>
      <w:r w:rsidR="00AB45FF">
        <w:rPr>
          <w:rFonts w:ascii="Times New Roman" w:hAnsi="Times New Roman"/>
        </w:rPr>
        <w:t xml:space="preserve">administrative plan </w:t>
      </w:r>
      <w:r>
        <w:rPr>
          <w:rFonts w:ascii="Times New Roman" w:hAnsi="Times New Roman"/>
        </w:rPr>
        <w:t>addresses policies for the following special programs:</w:t>
      </w:r>
    </w:p>
    <w:p w14:paraId="28F7AA2A" w14:textId="77777777" w:rsidR="00C46123" w:rsidRPr="00C46123" w:rsidRDefault="00C46123" w:rsidP="001743AF">
      <w:pPr>
        <w:spacing w:before="120"/>
        <w:ind w:left="2520"/>
        <w:rPr>
          <w:rFonts w:ascii="Times New Roman" w:hAnsi="Times New Roman"/>
        </w:rPr>
      </w:pPr>
      <w:r w:rsidRPr="00C46123">
        <w:rPr>
          <w:rFonts w:ascii="Times New Roman" w:hAnsi="Times New Roman"/>
        </w:rPr>
        <w:t>Single room occupancy (SRO)</w:t>
      </w:r>
    </w:p>
    <w:p w14:paraId="4047D530" w14:textId="77777777" w:rsidR="00C46123" w:rsidRPr="00C46123" w:rsidRDefault="00C46123" w:rsidP="001743AF">
      <w:pPr>
        <w:spacing w:before="120"/>
        <w:ind w:left="2520"/>
        <w:rPr>
          <w:rFonts w:ascii="Times New Roman" w:hAnsi="Times New Roman"/>
        </w:rPr>
      </w:pPr>
      <w:r w:rsidRPr="00C46123">
        <w:rPr>
          <w:rFonts w:ascii="Times New Roman" w:hAnsi="Times New Roman"/>
        </w:rPr>
        <w:t>Congregate housing</w:t>
      </w:r>
    </w:p>
    <w:p w14:paraId="1ECA7AAA" w14:textId="77777777" w:rsidR="00C46123" w:rsidRPr="00C46123" w:rsidRDefault="00C46123" w:rsidP="001743AF">
      <w:pPr>
        <w:spacing w:before="120"/>
        <w:ind w:left="2520"/>
        <w:rPr>
          <w:rFonts w:ascii="Times New Roman" w:hAnsi="Times New Roman"/>
        </w:rPr>
      </w:pPr>
      <w:r w:rsidRPr="00C46123">
        <w:rPr>
          <w:rFonts w:ascii="Times New Roman" w:hAnsi="Times New Roman"/>
        </w:rPr>
        <w:t>Group home</w:t>
      </w:r>
    </w:p>
    <w:p w14:paraId="58D098A2" w14:textId="77777777" w:rsidR="00C46123" w:rsidRPr="00C46123" w:rsidRDefault="00C46123" w:rsidP="001743AF">
      <w:pPr>
        <w:spacing w:before="120"/>
        <w:ind w:left="2520"/>
        <w:rPr>
          <w:rFonts w:ascii="Times New Roman" w:hAnsi="Times New Roman"/>
        </w:rPr>
      </w:pPr>
      <w:r w:rsidRPr="00C46123">
        <w:rPr>
          <w:rFonts w:ascii="Times New Roman" w:hAnsi="Times New Roman"/>
        </w:rPr>
        <w:t>Shared housing</w:t>
      </w:r>
    </w:p>
    <w:p w14:paraId="557C66A0" w14:textId="77777777" w:rsidR="00C46123" w:rsidRPr="00C46123" w:rsidRDefault="00C46123" w:rsidP="001743AF">
      <w:pPr>
        <w:spacing w:before="120"/>
        <w:ind w:left="2520"/>
        <w:rPr>
          <w:rFonts w:ascii="Times New Roman" w:hAnsi="Times New Roman"/>
        </w:rPr>
      </w:pPr>
      <w:r w:rsidRPr="00C46123">
        <w:rPr>
          <w:rFonts w:ascii="Times New Roman" w:hAnsi="Times New Roman"/>
        </w:rPr>
        <w:t>Cooperative housing (excluding families that are not cooperative members)</w:t>
      </w:r>
    </w:p>
    <w:p w14:paraId="2079F7EC" w14:textId="77777777" w:rsidR="00C46123" w:rsidRPr="00C46123" w:rsidRDefault="00C46123" w:rsidP="001743AF">
      <w:pPr>
        <w:spacing w:before="120"/>
        <w:ind w:left="2520"/>
        <w:rPr>
          <w:rFonts w:ascii="Times New Roman" w:hAnsi="Times New Roman"/>
        </w:rPr>
      </w:pPr>
      <w:r w:rsidRPr="00C46123">
        <w:rPr>
          <w:rFonts w:ascii="Times New Roman" w:hAnsi="Times New Roman"/>
        </w:rPr>
        <w:t>Manufactured home (where family owns the home and leases the space)</w:t>
      </w:r>
    </w:p>
    <w:p w14:paraId="0228CC84" w14:textId="77777777" w:rsidR="00C46123" w:rsidRPr="00C46123" w:rsidRDefault="00C46123" w:rsidP="001743AF">
      <w:pPr>
        <w:spacing w:before="120"/>
        <w:ind w:left="2520"/>
        <w:rPr>
          <w:rFonts w:ascii="Times New Roman" w:hAnsi="Times New Roman"/>
        </w:rPr>
      </w:pPr>
      <w:r w:rsidRPr="00C46123">
        <w:rPr>
          <w:rFonts w:ascii="Times New Roman" w:hAnsi="Times New Roman"/>
        </w:rPr>
        <w:t>Homeownership</w:t>
      </w:r>
    </w:p>
    <w:p w14:paraId="723A84C5" w14:textId="77777777" w:rsidR="003440EC" w:rsidRDefault="00361904" w:rsidP="00F65A6A">
      <w:pPr>
        <w:tabs>
          <w:tab w:val="left" w:pos="1800"/>
        </w:tabs>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sidR="003440EC">
        <w:rPr>
          <w:rFonts w:ascii="Times New Roman" w:hAnsi="Times New Roman"/>
          <w:i/>
          <w:u w:val="single"/>
        </w:rPr>
        <w:t>Option 3</w:t>
      </w:r>
      <w:r w:rsidR="003440EC" w:rsidRPr="00C6056D">
        <w:rPr>
          <w:rFonts w:ascii="Times New Roman" w:hAnsi="Times New Roman"/>
          <w:i/>
        </w:rPr>
        <w:t xml:space="preserve">: </w:t>
      </w:r>
      <w:r w:rsidR="003440EC">
        <w:rPr>
          <w:rFonts w:ascii="Times New Roman" w:hAnsi="Times New Roman"/>
          <w:i/>
        </w:rPr>
        <w:t>Use PHA-established policy. Edit the model plan language or delete it and insert the PHA’s policy.</w:t>
      </w:r>
    </w:p>
    <w:p w14:paraId="4A0468D6" w14:textId="77777777" w:rsidR="00404B0F" w:rsidRPr="00146981" w:rsidRDefault="00404B0F" w:rsidP="00585778">
      <w:pPr>
        <w:suppressLineNumbers/>
        <w:tabs>
          <w:tab w:val="left" w:pos="720"/>
        </w:tabs>
        <w:spacing w:before="240"/>
        <w:rPr>
          <w:rFonts w:ascii="Times New Roman" w:hAnsi="Times New Roman"/>
        </w:rPr>
      </w:pPr>
      <w:r w:rsidRPr="00146981">
        <w:rPr>
          <w:rFonts w:ascii="Times New Roman" w:hAnsi="Times New Roman"/>
          <w:b/>
        </w:rPr>
        <w:t>1-I.E.</w:t>
      </w:r>
      <w:r w:rsidR="00EB10E9">
        <w:rPr>
          <w:rFonts w:ascii="Times New Roman" w:hAnsi="Times New Roman"/>
          <w:b/>
        </w:rPr>
        <w:t xml:space="preserve"> </w:t>
      </w:r>
      <w:r w:rsidRPr="00146981">
        <w:rPr>
          <w:rFonts w:ascii="Times New Roman" w:hAnsi="Times New Roman"/>
          <w:b/>
        </w:rPr>
        <w:t>THE PHA’S COMMITMENT TO ETHICS AND SERVICE</w:t>
      </w:r>
    </w:p>
    <w:p w14:paraId="2636C079" w14:textId="77777777" w:rsidR="00404B0F" w:rsidRPr="00404B0F" w:rsidRDefault="00404B0F" w:rsidP="00585778">
      <w:pPr>
        <w:spacing w:before="120"/>
        <w:rPr>
          <w:rFonts w:ascii="Times New Roman" w:hAnsi="Times New Roman"/>
          <w:b/>
        </w:rPr>
      </w:pPr>
      <w:r>
        <w:rPr>
          <w:rFonts w:ascii="Times New Roman" w:hAnsi="Times New Roman"/>
        </w:rPr>
        <w:t xml:space="preserve">This section of the </w:t>
      </w:r>
      <w:r w:rsidR="00AB45FF">
        <w:rPr>
          <w:rFonts w:ascii="Times New Roman" w:hAnsi="Times New Roman"/>
        </w:rPr>
        <w:t xml:space="preserve">plan </w:t>
      </w:r>
      <w:r>
        <w:rPr>
          <w:rFonts w:ascii="Times New Roman" w:hAnsi="Times New Roman"/>
        </w:rPr>
        <w:t xml:space="preserve">is included to guide the PHA in making decisions and determining whether they are meeting the commitment of the agency to the public and to the families and owners served. </w:t>
      </w:r>
      <w:r>
        <w:rPr>
          <w:rFonts w:ascii="Times New Roman" w:hAnsi="Times New Roman"/>
          <w:b/>
        </w:rPr>
        <w:t xml:space="preserve">No policy decisions are </w:t>
      </w:r>
      <w:r w:rsidR="00514106">
        <w:rPr>
          <w:rFonts w:ascii="Times New Roman" w:hAnsi="Times New Roman"/>
          <w:b/>
        </w:rPr>
        <w:t>required</w:t>
      </w:r>
      <w:r>
        <w:rPr>
          <w:rFonts w:ascii="Times New Roman" w:hAnsi="Times New Roman"/>
          <w:b/>
        </w:rPr>
        <w:t xml:space="preserve"> unless the PHA wishes to add to or delete the standards listed.</w:t>
      </w:r>
    </w:p>
    <w:p w14:paraId="1D82968F" w14:textId="77777777" w:rsidR="00C44D2E" w:rsidRPr="00146981" w:rsidRDefault="00146981" w:rsidP="00585778">
      <w:pPr>
        <w:suppressLineNumbers/>
        <w:spacing w:before="240"/>
        <w:ind w:left="360" w:hanging="360"/>
        <w:jc w:val="center"/>
        <w:rPr>
          <w:rFonts w:ascii="Times New Roman" w:hAnsi="Times New Roman"/>
        </w:rPr>
      </w:pPr>
      <w:r>
        <w:rPr>
          <w:b/>
        </w:rPr>
        <w:br w:type="page"/>
      </w:r>
      <w:r w:rsidR="00C44D2E" w:rsidRPr="00146981">
        <w:rPr>
          <w:rFonts w:ascii="Times New Roman" w:hAnsi="Times New Roman"/>
          <w:b/>
        </w:rPr>
        <w:lastRenderedPageBreak/>
        <w:t>PART II.</w:t>
      </w:r>
      <w:r w:rsidR="00EB10E9">
        <w:rPr>
          <w:rFonts w:ascii="Times New Roman" w:hAnsi="Times New Roman"/>
          <w:b/>
        </w:rPr>
        <w:t xml:space="preserve"> </w:t>
      </w:r>
      <w:r w:rsidR="00C44D2E" w:rsidRPr="00146981">
        <w:rPr>
          <w:rFonts w:ascii="Times New Roman" w:hAnsi="Times New Roman"/>
          <w:b/>
        </w:rPr>
        <w:t>THE HOUSING CHOICE VOUCHER (HCV) PROGRAM</w:t>
      </w:r>
    </w:p>
    <w:p w14:paraId="35D6B30F" w14:textId="77777777" w:rsidR="00C44D2E" w:rsidRPr="00146981" w:rsidRDefault="00C44D2E" w:rsidP="00C44D2E">
      <w:pPr>
        <w:spacing w:before="240"/>
        <w:rPr>
          <w:rFonts w:ascii="Times New Roman" w:hAnsi="Times New Roman"/>
          <w:b/>
        </w:rPr>
      </w:pPr>
      <w:r w:rsidRPr="00146981">
        <w:rPr>
          <w:rFonts w:ascii="Times New Roman" w:hAnsi="Times New Roman"/>
          <w:b/>
        </w:rPr>
        <w:t>1-II.A. OVERVIEW AND HISTORY OF THE PROGRAM</w:t>
      </w:r>
    </w:p>
    <w:p w14:paraId="08A00864" w14:textId="77777777" w:rsidR="00C44D2E" w:rsidRPr="00C44D2E" w:rsidRDefault="00C44D2E" w:rsidP="00585778">
      <w:pPr>
        <w:suppressLineNumbers/>
        <w:spacing w:before="120"/>
        <w:rPr>
          <w:rFonts w:ascii="Times New Roman" w:hAnsi="Times New Roman"/>
          <w:b/>
        </w:rPr>
      </w:pPr>
      <w:r w:rsidRPr="00C44D2E">
        <w:rPr>
          <w:rFonts w:ascii="Times New Roman" w:hAnsi="Times New Roman"/>
        </w:rPr>
        <w:t>The intent of this section is to provide the public and staff with information related to the overall operation of the program. There have been many changes to the program since its inception in 1974 and a brief history of the program will assist the audience in understanding the program.</w:t>
      </w:r>
      <w:r>
        <w:rPr>
          <w:rFonts w:ascii="Times New Roman" w:hAnsi="Times New Roman"/>
        </w:rPr>
        <w:t xml:space="preserve"> </w:t>
      </w:r>
      <w:r>
        <w:rPr>
          <w:rFonts w:ascii="Times New Roman" w:hAnsi="Times New Roman"/>
          <w:b/>
        </w:rPr>
        <w:t>No p</w:t>
      </w:r>
      <w:r w:rsidR="00FD72B6">
        <w:rPr>
          <w:rFonts w:ascii="Times New Roman" w:hAnsi="Times New Roman"/>
          <w:b/>
        </w:rPr>
        <w:t xml:space="preserve">olicy decisions are </w:t>
      </w:r>
      <w:r w:rsidR="00514106">
        <w:rPr>
          <w:rFonts w:ascii="Times New Roman" w:hAnsi="Times New Roman"/>
          <w:b/>
        </w:rPr>
        <w:t>required</w:t>
      </w:r>
      <w:r>
        <w:rPr>
          <w:rFonts w:ascii="Times New Roman" w:hAnsi="Times New Roman"/>
          <w:b/>
        </w:rPr>
        <w:t>.</w:t>
      </w:r>
    </w:p>
    <w:p w14:paraId="7E6E91CE" w14:textId="77777777" w:rsidR="00C44D2E" w:rsidRPr="00146981" w:rsidRDefault="00C44D2E" w:rsidP="00C44D2E">
      <w:pPr>
        <w:spacing w:before="240"/>
        <w:rPr>
          <w:rFonts w:ascii="Times New Roman" w:hAnsi="Times New Roman"/>
          <w:b/>
        </w:rPr>
      </w:pPr>
      <w:r w:rsidRPr="00146981">
        <w:rPr>
          <w:rFonts w:ascii="Times New Roman" w:hAnsi="Times New Roman"/>
          <w:b/>
        </w:rPr>
        <w:t>1-II.B. HCV PROGRAM BASICS</w:t>
      </w:r>
    </w:p>
    <w:p w14:paraId="72DC95DA" w14:textId="77777777" w:rsidR="00C44D2E" w:rsidRPr="00FD72B6" w:rsidRDefault="00FD72B6" w:rsidP="00492BC3">
      <w:pPr>
        <w:suppressLineNumbers/>
        <w:spacing w:before="120"/>
        <w:rPr>
          <w:rFonts w:ascii="Times New Roman" w:hAnsi="Times New Roman"/>
          <w:b/>
        </w:rPr>
      </w:pPr>
      <w:r>
        <w:rPr>
          <w:rFonts w:ascii="Times New Roman" w:hAnsi="Times New Roman"/>
        </w:rPr>
        <w:t>This section provides information on the basics of program operation.</w:t>
      </w:r>
      <w:r w:rsidR="00EB10E9">
        <w:rPr>
          <w:rFonts w:ascii="Times New Roman" w:hAnsi="Times New Roman"/>
        </w:rPr>
        <w:t xml:space="preserve"> </w:t>
      </w:r>
      <w:r>
        <w:rPr>
          <w:rFonts w:ascii="Times New Roman" w:hAnsi="Times New Roman"/>
        </w:rPr>
        <w:t>It is intended to assist the audience in understanding the program.</w:t>
      </w:r>
      <w:r w:rsidR="00EB10E9">
        <w:rPr>
          <w:rFonts w:ascii="Times New Roman" w:hAnsi="Times New Roman"/>
        </w:rPr>
        <w:t xml:space="preserve"> </w:t>
      </w:r>
      <w:r>
        <w:rPr>
          <w:rFonts w:ascii="Times New Roman" w:hAnsi="Times New Roman"/>
          <w:b/>
        </w:rPr>
        <w:t xml:space="preserve">No policy decisions are </w:t>
      </w:r>
      <w:r w:rsidR="00514106">
        <w:rPr>
          <w:rFonts w:ascii="Times New Roman" w:hAnsi="Times New Roman"/>
          <w:b/>
        </w:rPr>
        <w:t>required</w:t>
      </w:r>
      <w:r>
        <w:rPr>
          <w:rFonts w:ascii="Times New Roman" w:hAnsi="Times New Roman"/>
          <w:b/>
        </w:rPr>
        <w:t>.</w:t>
      </w:r>
    </w:p>
    <w:p w14:paraId="136DBC84" w14:textId="77777777" w:rsidR="00FD72B6" w:rsidRPr="00146981" w:rsidRDefault="00FD72B6" w:rsidP="00FD72B6">
      <w:pPr>
        <w:spacing w:before="240"/>
        <w:rPr>
          <w:rFonts w:ascii="Times New Roman" w:hAnsi="Times New Roman"/>
          <w:b/>
        </w:rPr>
      </w:pPr>
      <w:r w:rsidRPr="00146981">
        <w:rPr>
          <w:rFonts w:ascii="Times New Roman" w:hAnsi="Times New Roman"/>
          <w:b/>
        </w:rPr>
        <w:t>1-II.C.</w:t>
      </w:r>
      <w:r w:rsidR="00EB10E9">
        <w:rPr>
          <w:rFonts w:ascii="Times New Roman" w:hAnsi="Times New Roman"/>
          <w:b/>
        </w:rPr>
        <w:t xml:space="preserve"> </w:t>
      </w:r>
      <w:r w:rsidRPr="00146981">
        <w:rPr>
          <w:rFonts w:ascii="Times New Roman" w:hAnsi="Times New Roman"/>
          <w:b/>
        </w:rPr>
        <w:t>THE HCV PARTNERSHIPS</w:t>
      </w:r>
    </w:p>
    <w:p w14:paraId="73E5D237" w14:textId="77777777" w:rsidR="00C44D2E" w:rsidRDefault="00FD72B6" w:rsidP="00492BC3">
      <w:pPr>
        <w:suppressLineNumbers/>
        <w:spacing w:before="120"/>
        <w:rPr>
          <w:rFonts w:ascii="Times New Roman" w:hAnsi="Times New Roman"/>
          <w:b/>
        </w:rPr>
      </w:pPr>
      <w:r>
        <w:rPr>
          <w:rFonts w:ascii="Times New Roman" w:hAnsi="Times New Roman"/>
        </w:rPr>
        <w:t xml:space="preserve">This section provides an overview of the roles and responsibilities of the various parties involved in the operation of the Housing Choice Voucher </w:t>
      </w:r>
      <w:r w:rsidR="00AB45FF">
        <w:rPr>
          <w:rFonts w:ascii="Times New Roman" w:hAnsi="Times New Roman"/>
        </w:rPr>
        <w:t>program</w:t>
      </w:r>
      <w:r>
        <w:rPr>
          <w:rFonts w:ascii="Times New Roman" w:hAnsi="Times New Roman"/>
        </w:rPr>
        <w:t>.</w:t>
      </w:r>
      <w:r w:rsidR="00EB10E9">
        <w:rPr>
          <w:rFonts w:ascii="Times New Roman" w:hAnsi="Times New Roman"/>
        </w:rPr>
        <w:t xml:space="preserve"> </w:t>
      </w:r>
      <w:r>
        <w:rPr>
          <w:rFonts w:ascii="Times New Roman" w:hAnsi="Times New Roman"/>
        </w:rPr>
        <w:t>If all parties understand their roles and responsibilities, the program operates more efficiently and effectively. The section is intended to assist the audience in understanding the program.</w:t>
      </w:r>
      <w:r w:rsidR="00EB10E9">
        <w:rPr>
          <w:rFonts w:ascii="Times New Roman" w:hAnsi="Times New Roman"/>
        </w:rPr>
        <w:t xml:space="preserve"> </w:t>
      </w:r>
      <w:r>
        <w:rPr>
          <w:rFonts w:ascii="Times New Roman" w:hAnsi="Times New Roman"/>
          <w:b/>
        </w:rPr>
        <w:t xml:space="preserve">No policy decisions are </w:t>
      </w:r>
      <w:r w:rsidR="00514106">
        <w:rPr>
          <w:rFonts w:ascii="Times New Roman" w:hAnsi="Times New Roman"/>
          <w:b/>
        </w:rPr>
        <w:t>required</w:t>
      </w:r>
      <w:r>
        <w:rPr>
          <w:rFonts w:ascii="Times New Roman" w:hAnsi="Times New Roman"/>
          <w:b/>
        </w:rPr>
        <w:t>.</w:t>
      </w:r>
    </w:p>
    <w:p w14:paraId="52BE8602" w14:textId="77777777" w:rsidR="00D15FFF" w:rsidRPr="00146981" w:rsidRDefault="00D15FFF" w:rsidP="00D15FFF">
      <w:pPr>
        <w:spacing w:before="240"/>
        <w:rPr>
          <w:rFonts w:ascii="Times New Roman" w:hAnsi="Times New Roman"/>
          <w:b/>
        </w:rPr>
      </w:pPr>
      <w:r>
        <w:rPr>
          <w:rFonts w:ascii="Times New Roman" w:hAnsi="Times New Roman"/>
          <w:b/>
        </w:rPr>
        <w:t>1-II.D</w:t>
      </w:r>
      <w:r w:rsidRPr="00146981">
        <w:rPr>
          <w:rFonts w:ascii="Times New Roman" w:hAnsi="Times New Roman"/>
          <w:b/>
        </w:rPr>
        <w:t>.</w:t>
      </w:r>
      <w:r>
        <w:rPr>
          <w:rFonts w:ascii="Times New Roman" w:hAnsi="Times New Roman"/>
          <w:b/>
        </w:rPr>
        <w:t xml:space="preserve"> APPLICABLE REGULATIONS</w:t>
      </w:r>
    </w:p>
    <w:p w14:paraId="7227E8A5" w14:textId="77777777" w:rsidR="00D15FFF" w:rsidRPr="00FD72B6" w:rsidRDefault="00D15FFF" w:rsidP="00492BC3">
      <w:pPr>
        <w:suppressLineNumbers/>
        <w:spacing w:before="120"/>
        <w:rPr>
          <w:rFonts w:ascii="Times New Roman" w:hAnsi="Times New Roman"/>
          <w:b/>
        </w:rPr>
      </w:pPr>
      <w:r>
        <w:rPr>
          <w:rFonts w:ascii="Times New Roman" w:hAnsi="Times New Roman"/>
        </w:rPr>
        <w:t xml:space="preserve">This section lists the regulations that are applicable to the housing choice voucher program and this administrative plan. </w:t>
      </w:r>
      <w:r>
        <w:rPr>
          <w:rFonts w:ascii="Times New Roman" w:hAnsi="Times New Roman"/>
          <w:b/>
        </w:rPr>
        <w:t>No policy decisions are required.</w:t>
      </w:r>
    </w:p>
    <w:p w14:paraId="0014EDB1" w14:textId="77777777" w:rsidR="00FD72B6" w:rsidRPr="00514106" w:rsidRDefault="001743AF" w:rsidP="000E1B5A">
      <w:pPr>
        <w:suppressLineNumbers/>
        <w:spacing w:before="240"/>
        <w:ind w:left="360" w:hanging="360"/>
        <w:jc w:val="center"/>
        <w:rPr>
          <w:rFonts w:ascii="Times New Roman" w:hAnsi="Times New Roman"/>
        </w:rPr>
      </w:pPr>
      <w:r>
        <w:rPr>
          <w:rFonts w:ascii="Times New Roman" w:hAnsi="Times New Roman"/>
          <w:b/>
        </w:rPr>
        <w:br w:type="page"/>
      </w:r>
      <w:r>
        <w:rPr>
          <w:rFonts w:ascii="Times New Roman" w:hAnsi="Times New Roman"/>
          <w:b/>
        </w:rPr>
        <w:lastRenderedPageBreak/>
        <w:br w:type="page"/>
      </w:r>
      <w:r w:rsidR="00FD72B6" w:rsidRPr="00514106">
        <w:rPr>
          <w:rFonts w:ascii="Times New Roman" w:hAnsi="Times New Roman"/>
          <w:b/>
        </w:rPr>
        <w:lastRenderedPageBreak/>
        <w:t>PART III.</w:t>
      </w:r>
      <w:r w:rsidR="00EB10E9">
        <w:rPr>
          <w:rFonts w:ascii="Times New Roman" w:hAnsi="Times New Roman"/>
          <w:b/>
        </w:rPr>
        <w:t xml:space="preserve"> </w:t>
      </w:r>
      <w:r w:rsidR="00FD72B6" w:rsidRPr="00514106">
        <w:rPr>
          <w:rFonts w:ascii="Times New Roman" w:hAnsi="Times New Roman"/>
          <w:b/>
        </w:rPr>
        <w:t>THE HCV ADMINISTRATIVE PLAN</w:t>
      </w:r>
    </w:p>
    <w:p w14:paraId="3DEF5A92" w14:textId="77777777" w:rsidR="00EA2A7B" w:rsidRPr="00514106" w:rsidRDefault="00EA2A7B" w:rsidP="000E1B5A">
      <w:pPr>
        <w:spacing w:before="240"/>
        <w:rPr>
          <w:rFonts w:ascii="Times New Roman" w:hAnsi="Times New Roman"/>
          <w:b/>
        </w:rPr>
      </w:pPr>
      <w:r w:rsidRPr="00514106">
        <w:rPr>
          <w:rFonts w:ascii="Times New Roman" w:hAnsi="Times New Roman"/>
          <w:b/>
        </w:rPr>
        <w:t>1-III.A.</w:t>
      </w:r>
      <w:r w:rsidR="00EB10E9">
        <w:rPr>
          <w:rFonts w:ascii="Times New Roman" w:hAnsi="Times New Roman"/>
          <w:b/>
        </w:rPr>
        <w:t xml:space="preserve"> </w:t>
      </w:r>
      <w:r w:rsidRPr="00514106">
        <w:rPr>
          <w:rFonts w:ascii="Times New Roman" w:hAnsi="Times New Roman"/>
          <w:b/>
        </w:rPr>
        <w:t>OVERVIEW AND PURPOSE OF THE PLAN</w:t>
      </w:r>
    </w:p>
    <w:p w14:paraId="22726085" w14:textId="77777777" w:rsidR="00EA2A7B" w:rsidRPr="00FD72B6" w:rsidRDefault="00EA2A7B" w:rsidP="000E1B5A">
      <w:pPr>
        <w:spacing w:before="120"/>
        <w:rPr>
          <w:rFonts w:ascii="Times New Roman" w:hAnsi="Times New Roman"/>
          <w:b/>
        </w:rPr>
      </w:pPr>
      <w:r>
        <w:rPr>
          <w:rFonts w:ascii="Times New Roman" w:hAnsi="Times New Roman"/>
        </w:rPr>
        <w:t xml:space="preserve">This section </w:t>
      </w:r>
      <w:r w:rsidR="00514106">
        <w:rPr>
          <w:rFonts w:ascii="Times New Roman" w:hAnsi="Times New Roman"/>
        </w:rPr>
        <w:t xml:space="preserve">explains </w:t>
      </w:r>
      <w:r>
        <w:rPr>
          <w:rFonts w:ascii="Times New Roman" w:hAnsi="Times New Roman"/>
        </w:rPr>
        <w:t xml:space="preserve">the need for and purpose of the </w:t>
      </w:r>
      <w:r w:rsidR="009D3B7D">
        <w:rPr>
          <w:rFonts w:ascii="Times New Roman" w:hAnsi="Times New Roman"/>
        </w:rPr>
        <w:t>plan</w:t>
      </w:r>
      <w:proofErr w:type="gramStart"/>
      <w:r>
        <w:rPr>
          <w:rFonts w:ascii="Times New Roman" w:hAnsi="Times New Roman"/>
        </w:rPr>
        <w:t>. .</w:t>
      </w:r>
      <w:proofErr w:type="gramEnd"/>
      <w:r>
        <w:rPr>
          <w:rFonts w:ascii="Times New Roman" w:hAnsi="Times New Roman"/>
        </w:rPr>
        <w:t xml:space="preserve"> </w:t>
      </w:r>
      <w:r>
        <w:rPr>
          <w:rFonts w:ascii="Times New Roman" w:hAnsi="Times New Roman"/>
          <w:b/>
        </w:rPr>
        <w:t xml:space="preserve">No policy decisions are </w:t>
      </w:r>
      <w:r w:rsidR="00514106">
        <w:rPr>
          <w:rFonts w:ascii="Times New Roman" w:hAnsi="Times New Roman"/>
          <w:b/>
        </w:rPr>
        <w:t>required</w:t>
      </w:r>
      <w:r>
        <w:rPr>
          <w:rFonts w:ascii="Times New Roman" w:hAnsi="Times New Roman"/>
          <w:b/>
        </w:rPr>
        <w:t>.</w:t>
      </w:r>
    </w:p>
    <w:p w14:paraId="18ED8863" w14:textId="77777777" w:rsidR="00EA2A7B" w:rsidRPr="00514106" w:rsidRDefault="00EA2A7B" w:rsidP="000E1B5A">
      <w:pPr>
        <w:spacing w:before="240"/>
        <w:rPr>
          <w:rFonts w:ascii="Times New Roman" w:hAnsi="Times New Roman"/>
          <w:b/>
        </w:rPr>
      </w:pPr>
      <w:r w:rsidRPr="00514106">
        <w:rPr>
          <w:rFonts w:ascii="Times New Roman" w:hAnsi="Times New Roman"/>
          <w:b/>
        </w:rPr>
        <w:t>1-III.B.</w:t>
      </w:r>
      <w:r w:rsidR="00EB10E9">
        <w:rPr>
          <w:rFonts w:ascii="Times New Roman" w:hAnsi="Times New Roman"/>
          <w:b/>
        </w:rPr>
        <w:t xml:space="preserve"> </w:t>
      </w:r>
      <w:r w:rsidRPr="00514106">
        <w:rPr>
          <w:rFonts w:ascii="Times New Roman" w:hAnsi="Times New Roman"/>
          <w:b/>
        </w:rPr>
        <w:t>CONTENTS OF THE PLAN (24CFR 982.54)</w:t>
      </w:r>
    </w:p>
    <w:p w14:paraId="6B960F09" w14:textId="77777777" w:rsidR="00EA2A7B" w:rsidRPr="00FD72B6" w:rsidRDefault="00EA2A7B" w:rsidP="000E1B5A">
      <w:pPr>
        <w:spacing w:before="120"/>
        <w:rPr>
          <w:rFonts w:ascii="Times New Roman" w:hAnsi="Times New Roman"/>
          <w:b/>
        </w:rPr>
      </w:pPr>
      <w:r>
        <w:rPr>
          <w:rFonts w:ascii="Times New Roman" w:hAnsi="Times New Roman"/>
        </w:rPr>
        <w:t xml:space="preserve">This section lists the regulatory requirements of the </w:t>
      </w:r>
      <w:r w:rsidR="009D3B7D">
        <w:rPr>
          <w:rFonts w:ascii="Times New Roman" w:hAnsi="Times New Roman"/>
        </w:rPr>
        <w:t xml:space="preserve">plan </w:t>
      </w:r>
      <w:r>
        <w:rPr>
          <w:rFonts w:ascii="Times New Roman" w:hAnsi="Times New Roman"/>
        </w:rPr>
        <w:t>and the additional reasons for the plan language and topics covered.</w:t>
      </w:r>
      <w:r w:rsidR="00EB10E9">
        <w:rPr>
          <w:rFonts w:ascii="Times New Roman" w:hAnsi="Times New Roman"/>
        </w:rPr>
        <w:t xml:space="preserve"> </w:t>
      </w:r>
      <w:r>
        <w:rPr>
          <w:rFonts w:ascii="Times New Roman" w:hAnsi="Times New Roman"/>
          <w:b/>
        </w:rPr>
        <w:t xml:space="preserve">No policy decisions are </w:t>
      </w:r>
      <w:r w:rsidR="00514106">
        <w:rPr>
          <w:rFonts w:ascii="Times New Roman" w:hAnsi="Times New Roman"/>
          <w:b/>
        </w:rPr>
        <w:t>required</w:t>
      </w:r>
      <w:r>
        <w:rPr>
          <w:rFonts w:ascii="Times New Roman" w:hAnsi="Times New Roman"/>
          <w:b/>
        </w:rPr>
        <w:t>.</w:t>
      </w:r>
    </w:p>
    <w:p w14:paraId="76CBBAA3" w14:textId="77777777" w:rsidR="00016CBD" w:rsidRPr="00514106" w:rsidRDefault="00016CBD" w:rsidP="00492BC3">
      <w:pPr>
        <w:spacing w:before="240"/>
        <w:rPr>
          <w:rFonts w:ascii="Times New Roman" w:hAnsi="Times New Roman"/>
          <w:b/>
        </w:rPr>
      </w:pPr>
      <w:r w:rsidRPr="00514106">
        <w:rPr>
          <w:rFonts w:ascii="Times New Roman" w:hAnsi="Times New Roman"/>
          <w:b/>
        </w:rPr>
        <w:t>1-III.C.</w:t>
      </w:r>
      <w:r w:rsidR="00EB10E9">
        <w:rPr>
          <w:rFonts w:ascii="Times New Roman" w:hAnsi="Times New Roman"/>
          <w:b/>
        </w:rPr>
        <w:t xml:space="preserve"> </w:t>
      </w:r>
      <w:r w:rsidRPr="00514106">
        <w:rPr>
          <w:rFonts w:ascii="Times New Roman" w:hAnsi="Times New Roman"/>
          <w:b/>
        </w:rPr>
        <w:t>ORGANIZATION OF THE PLAN</w:t>
      </w:r>
    </w:p>
    <w:p w14:paraId="00C3EE7D" w14:textId="77777777" w:rsidR="00016CBD" w:rsidRPr="00FD72B6" w:rsidRDefault="00016CBD" w:rsidP="001743AF">
      <w:pPr>
        <w:spacing w:before="120"/>
        <w:rPr>
          <w:rFonts w:ascii="Times New Roman" w:hAnsi="Times New Roman"/>
          <w:b/>
        </w:rPr>
      </w:pPr>
      <w:r w:rsidRPr="00016CBD">
        <w:rPr>
          <w:rFonts w:ascii="Times New Roman" w:hAnsi="Times New Roman"/>
        </w:rPr>
        <w:t xml:space="preserve">The </w:t>
      </w:r>
      <w:r w:rsidR="009D3B7D">
        <w:rPr>
          <w:rFonts w:ascii="Times New Roman" w:hAnsi="Times New Roman"/>
        </w:rPr>
        <w:t>p</w:t>
      </w:r>
      <w:r w:rsidR="009D3B7D" w:rsidRPr="00016CBD">
        <w:rPr>
          <w:rFonts w:ascii="Times New Roman" w:hAnsi="Times New Roman"/>
        </w:rPr>
        <w:t xml:space="preserve">lan </w:t>
      </w:r>
      <w:r w:rsidRPr="00016CBD">
        <w:rPr>
          <w:rFonts w:ascii="Times New Roman" w:hAnsi="Times New Roman"/>
        </w:rPr>
        <w:t>is organized to provide information to users in particular areas of operation.</w:t>
      </w:r>
      <w:r w:rsidR="00EB10E9">
        <w:rPr>
          <w:rFonts w:ascii="Times New Roman" w:hAnsi="Times New Roman"/>
        </w:rPr>
        <w:t xml:space="preserve"> </w:t>
      </w:r>
      <w:r>
        <w:rPr>
          <w:rFonts w:ascii="Times New Roman" w:hAnsi="Times New Roman"/>
          <w:b/>
        </w:rPr>
        <w:t xml:space="preserve">No policy decisions are </w:t>
      </w:r>
      <w:r w:rsidR="00514106">
        <w:rPr>
          <w:rFonts w:ascii="Times New Roman" w:hAnsi="Times New Roman"/>
          <w:b/>
        </w:rPr>
        <w:t>required</w:t>
      </w:r>
      <w:r>
        <w:rPr>
          <w:rFonts w:ascii="Times New Roman" w:hAnsi="Times New Roman"/>
          <w:b/>
        </w:rPr>
        <w:t>.</w:t>
      </w:r>
    </w:p>
    <w:p w14:paraId="77A0DAD8" w14:textId="77777777" w:rsidR="00016CBD" w:rsidRPr="00016CBD" w:rsidRDefault="00016CBD" w:rsidP="00016CBD">
      <w:pPr>
        <w:tabs>
          <w:tab w:val="left" w:pos="720"/>
          <w:tab w:val="left" w:pos="1080"/>
          <w:tab w:val="left" w:pos="1440"/>
        </w:tabs>
        <w:spacing w:before="120"/>
        <w:rPr>
          <w:rFonts w:ascii="Times New Roman" w:hAnsi="Times New Roman"/>
          <w:b/>
        </w:rPr>
      </w:pPr>
      <w:r>
        <w:rPr>
          <w:rFonts w:ascii="Times New Roman" w:hAnsi="Times New Roman"/>
          <w:b/>
        </w:rPr>
        <w:t>The Model Administrative Plan</w:t>
      </w:r>
    </w:p>
    <w:p w14:paraId="70F87B77" w14:textId="77777777" w:rsidR="00016CBD" w:rsidRPr="00016CBD" w:rsidRDefault="00016CBD" w:rsidP="00492BC3">
      <w:pPr>
        <w:spacing w:before="120"/>
        <w:rPr>
          <w:rFonts w:ascii="Times New Roman" w:hAnsi="Times New Roman"/>
        </w:rPr>
      </w:pPr>
      <w:r w:rsidRPr="00016CBD">
        <w:rPr>
          <w:rFonts w:ascii="Times New Roman" w:hAnsi="Times New Roman"/>
        </w:rPr>
        <w:t xml:space="preserve">The </w:t>
      </w:r>
      <w:r w:rsidR="009D3B7D">
        <w:rPr>
          <w:rFonts w:ascii="Times New Roman" w:hAnsi="Times New Roman"/>
        </w:rPr>
        <w:t>m</w:t>
      </w:r>
      <w:r w:rsidR="009D3B7D" w:rsidRPr="00016CBD">
        <w:rPr>
          <w:rFonts w:ascii="Times New Roman" w:hAnsi="Times New Roman"/>
        </w:rPr>
        <w:t xml:space="preserve">odel </w:t>
      </w:r>
      <w:r w:rsidR="009D3B7D">
        <w:rPr>
          <w:rFonts w:ascii="Times New Roman" w:hAnsi="Times New Roman"/>
        </w:rPr>
        <w:t>a</w:t>
      </w:r>
      <w:r w:rsidR="009D3B7D" w:rsidRPr="00016CBD">
        <w:rPr>
          <w:rFonts w:ascii="Times New Roman" w:hAnsi="Times New Roman"/>
        </w:rPr>
        <w:t xml:space="preserve">dministrative </w:t>
      </w:r>
      <w:r w:rsidR="009D3B7D">
        <w:rPr>
          <w:rFonts w:ascii="Times New Roman" w:hAnsi="Times New Roman"/>
        </w:rPr>
        <w:t>p</w:t>
      </w:r>
      <w:r w:rsidR="009D3B7D" w:rsidRPr="00016CBD">
        <w:rPr>
          <w:rFonts w:ascii="Times New Roman" w:hAnsi="Times New Roman"/>
        </w:rPr>
        <w:t xml:space="preserve">lan </w:t>
      </w:r>
      <w:r w:rsidRPr="00016CBD">
        <w:rPr>
          <w:rFonts w:ascii="Times New Roman" w:hAnsi="Times New Roman"/>
        </w:rPr>
        <w:t xml:space="preserve">includes recommended language for each area in which the PHA has discretion or flexibility to adopt its own policies. To make the editing process easier, the model plan contains only </w:t>
      </w:r>
      <w:r w:rsidRPr="00016CBD">
        <w:rPr>
          <w:rFonts w:ascii="Times New Roman" w:hAnsi="Times New Roman"/>
          <w:b/>
        </w:rPr>
        <w:t xml:space="preserve">one version </w:t>
      </w:r>
      <w:r w:rsidRPr="00016CBD">
        <w:rPr>
          <w:rFonts w:ascii="Times New Roman" w:hAnsi="Times New Roman"/>
        </w:rPr>
        <w:t xml:space="preserve">of each policy – generally HUD’s safe harbor policy or the policy that seems to be common to most PHAs. </w:t>
      </w:r>
      <w:r w:rsidRPr="00016CBD">
        <w:rPr>
          <w:rFonts w:ascii="Times New Roman" w:hAnsi="Times New Roman"/>
          <w:i/>
        </w:rPr>
        <w:t>This means that if the model plan language works for your PHA</w:t>
      </w:r>
      <w:r>
        <w:rPr>
          <w:rFonts w:ascii="Times New Roman" w:hAnsi="Times New Roman"/>
          <w:i/>
        </w:rPr>
        <w:t>,</w:t>
      </w:r>
      <w:r w:rsidRPr="00016CBD">
        <w:rPr>
          <w:rFonts w:ascii="Times New Roman" w:hAnsi="Times New Roman"/>
          <w:i/>
        </w:rPr>
        <w:t xml:space="preserve"> </w:t>
      </w:r>
      <w:r w:rsidRPr="00016CBD">
        <w:rPr>
          <w:rFonts w:ascii="Times New Roman" w:hAnsi="Times New Roman"/>
          <w:b/>
          <w:i/>
        </w:rPr>
        <w:t>no cutting and pasting is required</w:t>
      </w:r>
      <w:r w:rsidRPr="00016CBD">
        <w:rPr>
          <w:rFonts w:ascii="Times New Roman" w:hAnsi="Times New Roman"/>
          <w:i/>
        </w:rPr>
        <w:t>.</w:t>
      </w:r>
    </w:p>
    <w:p w14:paraId="07A5784C" w14:textId="77777777" w:rsidR="00016CBD" w:rsidRDefault="00016CBD" w:rsidP="00492BC3">
      <w:pPr>
        <w:spacing w:before="120"/>
        <w:rPr>
          <w:rFonts w:ascii="Times New Roman" w:hAnsi="Times New Roman"/>
        </w:rPr>
      </w:pPr>
      <w:r w:rsidRPr="00016CBD">
        <w:rPr>
          <w:rFonts w:ascii="Times New Roman" w:hAnsi="Times New Roman"/>
        </w:rPr>
        <w:t xml:space="preserve">HUD regulations and other requirements are described in detail in the </w:t>
      </w:r>
      <w:r w:rsidR="009D3B7D">
        <w:rPr>
          <w:rFonts w:ascii="Times New Roman" w:hAnsi="Times New Roman"/>
        </w:rPr>
        <w:t>m</w:t>
      </w:r>
      <w:r w:rsidR="009D3B7D" w:rsidRPr="00016CBD">
        <w:rPr>
          <w:rFonts w:ascii="Times New Roman" w:hAnsi="Times New Roman"/>
        </w:rPr>
        <w:t xml:space="preserve">odel </w:t>
      </w:r>
      <w:r w:rsidR="009D3B7D">
        <w:rPr>
          <w:rFonts w:ascii="Times New Roman" w:hAnsi="Times New Roman"/>
        </w:rPr>
        <w:t>a</w:t>
      </w:r>
      <w:r w:rsidR="009D3B7D" w:rsidRPr="00016CBD">
        <w:rPr>
          <w:rFonts w:ascii="Times New Roman" w:hAnsi="Times New Roman"/>
        </w:rPr>
        <w:t xml:space="preserve">dministrative </w:t>
      </w:r>
      <w:r w:rsidR="009D3B7D">
        <w:rPr>
          <w:rFonts w:ascii="Times New Roman" w:hAnsi="Times New Roman"/>
        </w:rPr>
        <w:t>p</w:t>
      </w:r>
      <w:r w:rsidR="009D3B7D" w:rsidRPr="00016CBD">
        <w:rPr>
          <w:rFonts w:ascii="Times New Roman" w:hAnsi="Times New Roman"/>
        </w:rPr>
        <w:t xml:space="preserve">lan </w:t>
      </w:r>
      <w:r w:rsidRPr="00016CBD">
        <w:rPr>
          <w:rFonts w:ascii="Times New Roman" w:hAnsi="Times New Roman"/>
        </w:rPr>
        <w:t xml:space="preserve">with appropriate citations. They are also summarized in the policy guide as needed to assist in making decisions. </w:t>
      </w:r>
    </w:p>
    <w:p w14:paraId="7204BD05" w14:textId="77777777" w:rsidR="00016CBD" w:rsidRPr="00016CBD" w:rsidRDefault="00016CBD" w:rsidP="00016CBD">
      <w:pPr>
        <w:tabs>
          <w:tab w:val="left" w:pos="720"/>
        </w:tabs>
        <w:spacing w:before="120"/>
        <w:rPr>
          <w:rFonts w:ascii="Times New Roman" w:hAnsi="Times New Roman"/>
          <w:b/>
        </w:rPr>
      </w:pPr>
      <w:r>
        <w:rPr>
          <w:rFonts w:ascii="Times New Roman" w:hAnsi="Times New Roman"/>
          <w:b/>
        </w:rPr>
        <w:t>The Policy Guide and Instructions</w:t>
      </w:r>
    </w:p>
    <w:p w14:paraId="3AD4589C" w14:textId="77777777" w:rsidR="00016CBD" w:rsidRPr="00016CBD" w:rsidRDefault="00016CBD" w:rsidP="00492BC3">
      <w:pPr>
        <w:spacing w:before="120"/>
        <w:rPr>
          <w:rFonts w:ascii="Times New Roman" w:hAnsi="Times New Roman"/>
        </w:rPr>
      </w:pPr>
      <w:proofErr w:type="gramStart"/>
      <w:r w:rsidRPr="00016CBD">
        <w:rPr>
          <w:rFonts w:ascii="Times New Roman" w:hAnsi="Times New Roman"/>
        </w:rPr>
        <w:t xml:space="preserve">The </w:t>
      </w:r>
      <w:r w:rsidR="009D3B7D">
        <w:rPr>
          <w:rFonts w:ascii="Times New Roman" w:hAnsi="Times New Roman"/>
        </w:rPr>
        <w:t>p</w:t>
      </w:r>
      <w:r w:rsidR="009D3B7D" w:rsidRPr="00016CBD">
        <w:rPr>
          <w:rFonts w:ascii="Times New Roman" w:hAnsi="Times New Roman"/>
        </w:rPr>
        <w:t>olicy</w:t>
      </w:r>
      <w:proofErr w:type="gramEnd"/>
      <w:r w:rsidR="009D3B7D" w:rsidRPr="00016CBD">
        <w:rPr>
          <w:rFonts w:ascii="Times New Roman" w:hAnsi="Times New Roman"/>
        </w:rPr>
        <w:t xml:space="preserve"> </w:t>
      </w:r>
      <w:proofErr w:type="gramStart"/>
      <w:r w:rsidR="009D3B7D">
        <w:rPr>
          <w:rFonts w:ascii="Times New Roman" w:hAnsi="Times New Roman"/>
        </w:rPr>
        <w:t>g</w:t>
      </w:r>
      <w:r w:rsidR="009D3B7D" w:rsidRPr="00016CBD">
        <w:rPr>
          <w:rFonts w:ascii="Times New Roman" w:hAnsi="Times New Roman"/>
        </w:rPr>
        <w:t>uide</w:t>
      </w:r>
      <w:proofErr w:type="gramEnd"/>
      <w:r w:rsidR="009D3B7D" w:rsidRPr="00016CBD">
        <w:rPr>
          <w:rFonts w:ascii="Times New Roman" w:hAnsi="Times New Roman"/>
          <w:u w:val="single"/>
        </w:rPr>
        <w:t xml:space="preserve"> </w:t>
      </w:r>
      <w:r w:rsidRPr="00016CBD">
        <w:rPr>
          <w:rFonts w:ascii="Times New Roman" w:hAnsi="Times New Roman"/>
        </w:rPr>
        <w:t>is a decision-making tool for PHA policy makers. You can use the guide as a checklist for evaluating your compliance with HUD requirements and for making decisions about local policies. PHA decision points are identified throughout this document with this symbol:</w:t>
      </w:r>
    </w:p>
    <w:p w14:paraId="7F5832CF" w14:textId="77777777" w:rsidR="00016CBD" w:rsidRPr="00016CBD" w:rsidRDefault="00016CBD" w:rsidP="00016CBD">
      <w:pPr>
        <w:spacing w:before="120"/>
        <w:jc w:val="center"/>
        <w:rPr>
          <w:rFonts w:ascii="Times New Roman" w:hAnsi="Times New Roman"/>
        </w:rPr>
      </w:pPr>
      <w:r w:rsidRPr="00016CBD">
        <w:rPr>
          <w:rFonts w:ascii="Times New Roman" w:hAnsi="Times New Roman"/>
          <w:b/>
          <w:bCs/>
          <w:sz w:val="48"/>
        </w:rPr>
        <w:sym w:font="Wingdings 2" w:char="F052"/>
      </w:r>
    </w:p>
    <w:p w14:paraId="75A21CBE" w14:textId="77777777" w:rsidR="00016CBD" w:rsidRPr="00016CBD" w:rsidRDefault="00016CBD" w:rsidP="00016CBD">
      <w:pPr>
        <w:spacing w:before="120"/>
        <w:rPr>
          <w:rFonts w:ascii="Times New Roman" w:hAnsi="Times New Roman"/>
        </w:rPr>
      </w:pPr>
      <w:r w:rsidRPr="00016CBD">
        <w:rPr>
          <w:rFonts w:ascii="Times New Roman" w:hAnsi="Times New Roman"/>
        </w:rPr>
        <w:t xml:space="preserve">The policy guide provides recommended </w:t>
      </w:r>
      <w:proofErr w:type="gramStart"/>
      <w:r w:rsidRPr="00016CBD">
        <w:rPr>
          <w:rFonts w:ascii="Times New Roman" w:hAnsi="Times New Roman"/>
        </w:rPr>
        <w:t>language</w:t>
      </w:r>
      <w:proofErr w:type="gramEnd"/>
      <w:r w:rsidRPr="00016CBD">
        <w:rPr>
          <w:rFonts w:ascii="Times New Roman" w:hAnsi="Times New Roman"/>
        </w:rPr>
        <w:t xml:space="preserve"> and policy options and explains why the recommended language is used in the model plan. </w:t>
      </w:r>
    </w:p>
    <w:p w14:paraId="67359471" w14:textId="77777777" w:rsidR="00016CBD" w:rsidRDefault="00016CBD" w:rsidP="001743AF">
      <w:pPr>
        <w:numPr>
          <w:ilvl w:val="1"/>
          <w:numId w:val="45"/>
        </w:numPr>
        <w:tabs>
          <w:tab w:val="clear" w:pos="1440"/>
          <w:tab w:val="num" w:pos="360"/>
        </w:tabs>
        <w:spacing w:before="120"/>
        <w:ind w:left="360"/>
        <w:rPr>
          <w:rFonts w:ascii="Times New Roman" w:hAnsi="Times New Roman"/>
        </w:rPr>
      </w:pPr>
      <w:r w:rsidRPr="00016CBD">
        <w:rPr>
          <w:rFonts w:ascii="Times New Roman" w:hAnsi="Times New Roman"/>
        </w:rPr>
        <w:t>If you decide to adopt an alternative policy, you may edit or delete the NMA-provided language in the model plan, cut and paste another option from the policy guide, or devel</w:t>
      </w:r>
      <w:r w:rsidR="000471CF">
        <w:rPr>
          <w:rFonts w:ascii="Times New Roman" w:hAnsi="Times New Roman"/>
        </w:rPr>
        <w:t>op and type in your own wording.</w:t>
      </w:r>
    </w:p>
    <w:p w14:paraId="0D8C90CA" w14:textId="77777777" w:rsidR="000471CF" w:rsidRPr="000471CF" w:rsidRDefault="000471CF" w:rsidP="00492BC3">
      <w:pPr>
        <w:spacing w:before="120"/>
        <w:rPr>
          <w:rFonts w:ascii="Times New Roman" w:hAnsi="Times New Roman"/>
        </w:rPr>
      </w:pPr>
      <w:r w:rsidRPr="000471CF">
        <w:rPr>
          <w:rFonts w:ascii="Times New Roman" w:hAnsi="Times New Roman"/>
        </w:rPr>
        <w:t xml:space="preserve">Before starting work on the revision, print out the Acrobat PDF files of the </w:t>
      </w:r>
      <w:r w:rsidR="009D3B7D">
        <w:rPr>
          <w:rFonts w:ascii="Times New Roman" w:hAnsi="Times New Roman"/>
        </w:rPr>
        <w:t>m</w:t>
      </w:r>
      <w:r w:rsidR="009D3B7D" w:rsidRPr="000471CF">
        <w:rPr>
          <w:rFonts w:ascii="Times New Roman" w:hAnsi="Times New Roman"/>
        </w:rPr>
        <w:t xml:space="preserve">odel </w:t>
      </w:r>
      <w:r w:rsidRPr="000471CF">
        <w:rPr>
          <w:rFonts w:ascii="Times New Roman" w:hAnsi="Times New Roman"/>
        </w:rPr>
        <w:t xml:space="preserve">plan pages and policy guide for </w:t>
      </w:r>
      <w:r>
        <w:rPr>
          <w:rFonts w:ascii="Times New Roman" w:hAnsi="Times New Roman"/>
        </w:rPr>
        <w:t>each chapter</w:t>
      </w:r>
      <w:r w:rsidRPr="000471CF">
        <w:rPr>
          <w:rFonts w:ascii="Times New Roman" w:hAnsi="Times New Roman"/>
        </w:rPr>
        <w:t>.</w:t>
      </w:r>
      <w:r w:rsidRPr="000471CF">
        <w:rPr>
          <w:rFonts w:ascii="Times New Roman" w:hAnsi="Times New Roman"/>
          <w:b/>
        </w:rPr>
        <w:t xml:space="preserve"> </w:t>
      </w:r>
      <w:r w:rsidRPr="000471CF">
        <w:rPr>
          <w:rFonts w:ascii="Times New Roman" w:hAnsi="Times New Roman"/>
        </w:rPr>
        <w:t xml:space="preserve">Read through the </w:t>
      </w:r>
      <w:r w:rsidR="009D3B7D">
        <w:rPr>
          <w:rFonts w:ascii="Times New Roman" w:hAnsi="Times New Roman"/>
        </w:rPr>
        <w:t>m</w:t>
      </w:r>
      <w:r w:rsidR="009D3B7D" w:rsidRPr="000471CF">
        <w:rPr>
          <w:rFonts w:ascii="Times New Roman" w:hAnsi="Times New Roman"/>
        </w:rPr>
        <w:t xml:space="preserve">odel </w:t>
      </w:r>
      <w:r w:rsidR="009D3B7D">
        <w:rPr>
          <w:rFonts w:ascii="Times New Roman" w:hAnsi="Times New Roman"/>
        </w:rPr>
        <w:t>p</w:t>
      </w:r>
      <w:r w:rsidR="009D3B7D" w:rsidRPr="000471CF">
        <w:rPr>
          <w:rFonts w:ascii="Times New Roman" w:hAnsi="Times New Roman"/>
        </w:rPr>
        <w:t xml:space="preserve">lan </w:t>
      </w:r>
      <w:r w:rsidRPr="000471CF">
        <w:rPr>
          <w:rFonts w:ascii="Times New Roman" w:hAnsi="Times New Roman"/>
        </w:rPr>
        <w:t xml:space="preserve">and review the decision points in the policy guide to determine if you want to make any changes to the model plan. After you have edited the model plan, print out the revised chapter to update your hard copy and, </w:t>
      </w:r>
      <w:r w:rsidR="009D3B7D">
        <w:rPr>
          <w:rFonts w:ascii="Times New Roman" w:hAnsi="Times New Roman"/>
        </w:rPr>
        <w:t xml:space="preserve">and </w:t>
      </w:r>
      <w:r w:rsidRPr="000471CF">
        <w:rPr>
          <w:rFonts w:ascii="Times New Roman" w:hAnsi="Times New Roman"/>
        </w:rPr>
        <w:t>edit the table of contents</w:t>
      </w:r>
      <w:r w:rsidR="009D3B7D">
        <w:rPr>
          <w:rFonts w:ascii="Times New Roman" w:hAnsi="Times New Roman"/>
        </w:rPr>
        <w:t xml:space="preserve"> (TOC)</w:t>
      </w:r>
      <w:r w:rsidRPr="000471CF">
        <w:rPr>
          <w:rFonts w:ascii="Times New Roman" w:hAnsi="Times New Roman"/>
        </w:rPr>
        <w:t xml:space="preserve"> file if necessary to update the TOC for your plan. </w:t>
      </w:r>
    </w:p>
    <w:p w14:paraId="649B51C6" w14:textId="77777777" w:rsidR="00016CBD" w:rsidRPr="00016CBD" w:rsidRDefault="00492BC3" w:rsidP="001743AF">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rFonts w:ascii="Times New Roman" w:hAnsi="Times New Roman"/>
        </w:rPr>
      </w:pPr>
      <w:r>
        <w:rPr>
          <w:rFonts w:ascii="Times New Roman" w:hAnsi="Times New Roman"/>
          <w:b/>
        </w:rPr>
        <w:br w:type="page"/>
      </w:r>
      <w:r w:rsidR="00016CBD" w:rsidRPr="00016CBD">
        <w:rPr>
          <w:rFonts w:ascii="Times New Roman" w:hAnsi="Times New Roman"/>
          <w:b/>
        </w:rPr>
        <w:lastRenderedPageBreak/>
        <w:t xml:space="preserve">Working with </w:t>
      </w:r>
      <w:r w:rsidR="00A05922">
        <w:rPr>
          <w:rFonts w:ascii="Times New Roman" w:hAnsi="Times New Roman"/>
          <w:b/>
        </w:rPr>
        <w:t xml:space="preserve">Model Policy </w:t>
      </w:r>
      <w:r w:rsidR="00016CBD" w:rsidRPr="00016CBD">
        <w:rPr>
          <w:rFonts w:ascii="Times New Roman" w:hAnsi="Times New Roman"/>
          <w:b/>
        </w:rPr>
        <w:t>Files</w:t>
      </w:r>
    </w:p>
    <w:p w14:paraId="359D0234" w14:textId="77777777" w:rsidR="00016CBD" w:rsidRPr="00460B39" w:rsidRDefault="00CB1260" w:rsidP="00492BC3">
      <w:pPr>
        <w:spacing w:before="240"/>
        <w:rPr>
          <w:rFonts w:ascii="Times New Roman" w:hAnsi="Times New Roman"/>
        </w:rPr>
      </w:pPr>
      <w:r w:rsidRPr="00460B39">
        <w:rPr>
          <w:rFonts w:ascii="Times New Roman" w:hAnsi="Times New Roman"/>
          <w:b/>
        </w:rPr>
        <w:t>1-III.D.</w:t>
      </w:r>
      <w:r w:rsidR="00EB10E9">
        <w:rPr>
          <w:rFonts w:ascii="Times New Roman" w:hAnsi="Times New Roman"/>
          <w:b/>
        </w:rPr>
        <w:t xml:space="preserve"> </w:t>
      </w:r>
      <w:r w:rsidRPr="00460B39">
        <w:rPr>
          <w:rFonts w:ascii="Times New Roman" w:hAnsi="Times New Roman"/>
          <w:b/>
        </w:rPr>
        <w:t>UPDATING AND REVISING THE PLAN</w:t>
      </w:r>
    </w:p>
    <w:p w14:paraId="636A6698" w14:textId="77777777" w:rsidR="00CB1260" w:rsidRDefault="00CB1260" w:rsidP="000E1B5A">
      <w:pPr>
        <w:suppressLineNumbers/>
        <w:spacing w:before="120"/>
        <w:rPr>
          <w:rFonts w:ascii="Times New Roman" w:hAnsi="Times New Roman"/>
        </w:rPr>
      </w:pPr>
      <w:r>
        <w:rPr>
          <w:rFonts w:ascii="Times New Roman" w:hAnsi="Times New Roman"/>
        </w:rPr>
        <w:t xml:space="preserve">The PHA should have a strategy in place for updating the </w:t>
      </w:r>
      <w:r w:rsidR="009D3B7D">
        <w:rPr>
          <w:rFonts w:ascii="Times New Roman" w:hAnsi="Times New Roman"/>
        </w:rPr>
        <w:t>plan</w:t>
      </w:r>
      <w:r>
        <w:rPr>
          <w:rFonts w:ascii="Times New Roman" w:hAnsi="Times New Roman"/>
        </w:rPr>
        <w:t>.</w:t>
      </w:r>
      <w:r w:rsidR="00EB10E9">
        <w:rPr>
          <w:rFonts w:ascii="Times New Roman" w:hAnsi="Times New Roman"/>
        </w:rPr>
        <w:t xml:space="preserve"> </w:t>
      </w:r>
    </w:p>
    <w:p w14:paraId="03EED008" w14:textId="77777777" w:rsidR="003440EC" w:rsidRPr="00E16B90" w:rsidRDefault="00361904" w:rsidP="00E16B90">
      <w:pPr>
        <w:spacing w:before="120"/>
        <w:ind w:left="720" w:hanging="720"/>
        <w:rPr>
          <w:rFonts w:ascii="Times New Roman" w:hAnsi="Times New Roman"/>
          <w:b/>
        </w:rPr>
      </w:pPr>
      <w:r w:rsidRPr="00996A7F">
        <w:rPr>
          <w:rFonts w:ascii="Times New Roman" w:hAnsi="Times New Roman"/>
          <w:sz w:val="44"/>
          <w:szCs w:val="44"/>
        </w:rPr>
        <w:sym w:font="Wingdings" w:char="F0FE"/>
      </w:r>
      <w:r>
        <w:rPr>
          <w:rFonts w:ascii="Wingdings 2" w:hAnsi="Wingdings 2"/>
          <w:b/>
          <w:sz w:val="44"/>
          <w:szCs w:val="44"/>
        </w:rPr>
        <w:tab/>
      </w:r>
      <w:r w:rsidR="003440EC" w:rsidRPr="00E16B90">
        <w:rPr>
          <w:rFonts w:ascii="Times New Roman" w:hAnsi="Times New Roman"/>
          <w:b/>
          <w:u w:val="single"/>
        </w:rPr>
        <w:t>Decision Point</w:t>
      </w:r>
      <w:r w:rsidR="003440EC" w:rsidRPr="00E16B90">
        <w:rPr>
          <w:rFonts w:ascii="Times New Roman" w:hAnsi="Times New Roman"/>
          <w:b/>
        </w:rPr>
        <w:t xml:space="preserve">: </w:t>
      </w:r>
      <w:r w:rsidR="00460B39">
        <w:rPr>
          <w:rFonts w:ascii="Times New Roman" w:hAnsi="Times New Roman"/>
          <w:b/>
        </w:rPr>
        <w:t xml:space="preserve">How often </w:t>
      </w:r>
      <w:r w:rsidR="00CB1260">
        <w:rPr>
          <w:rFonts w:ascii="Times New Roman" w:hAnsi="Times New Roman"/>
          <w:b/>
        </w:rPr>
        <w:t xml:space="preserve">should the </w:t>
      </w:r>
      <w:r w:rsidR="009D3B7D">
        <w:rPr>
          <w:rFonts w:ascii="Times New Roman" w:hAnsi="Times New Roman"/>
          <w:b/>
        </w:rPr>
        <w:t xml:space="preserve">plan </w:t>
      </w:r>
      <w:r w:rsidR="00CB1260">
        <w:rPr>
          <w:rFonts w:ascii="Times New Roman" w:hAnsi="Times New Roman"/>
          <w:b/>
        </w:rPr>
        <w:t xml:space="preserve">be updated? </w:t>
      </w:r>
    </w:p>
    <w:p w14:paraId="7BAF6B37" w14:textId="77777777" w:rsidR="003440EC" w:rsidRDefault="003440EC" w:rsidP="00E16B90">
      <w:pPr>
        <w:spacing w:before="120"/>
        <w:ind w:left="720"/>
        <w:rPr>
          <w:rFonts w:ascii="Times New Roman" w:hAnsi="Times New Roman"/>
          <w:u w:val="single"/>
        </w:rPr>
      </w:pPr>
      <w:r>
        <w:rPr>
          <w:rFonts w:ascii="Times New Roman" w:hAnsi="Times New Roman"/>
          <w:u w:val="single"/>
        </w:rPr>
        <w:t>Things to Consider</w:t>
      </w:r>
    </w:p>
    <w:p w14:paraId="13B1128C" w14:textId="77777777" w:rsidR="00CB1260" w:rsidRDefault="00CB1260" w:rsidP="00E16B90">
      <w:pPr>
        <w:numPr>
          <w:ilvl w:val="0"/>
          <w:numId w:val="17"/>
        </w:numPr>
        <w:tabs>
          <w:tab w:val="clear" w:pos="792"/>
          <w:tab w:val="num" w:pos="1080"/>
        </w:tabs>
        <w:spacing w:before="120"/>
        <w:ind w:left="1080" w:hanging="360"/>
        <w:rPr>
          <w:rFonts w:ascii="Times New Roman" w:hAnsi="Times New Roman"/>
        </w:rPr>
      </w:pPr>
      <w:r>
        <w:rPr>
          <w:rFonts w:ascii="Times New Roman" w:hAnsi="Times New Roman"/>
        </w:rPr>
        <w:t xml:space="preserve">As regulations are published and effective, there will be decisions required of the PHA. </w:t>
      </w:r>
      <w:r w:rsidR="00460B39">
        <w:rPr>
          <w:rFonts w:ascii="Times New Roman" w:hAnsi="Times New Roman"/>
        </w:rPr>
        <w:t>G</w:t>
      </w:r>
      <w:r>
        <w:rPr>
          <w:rFonts w:ascii="Times New Roman" w:hAnsi="Times New Roman"/>
        </w:rPr>
        <w:t xml:space="preserve">enerally, when the regulation contains the word “may” (not “may not” which is mandatory), a decision is required. Decisions should be made in writing and incorporated into the </w:t>
      </w:r>
      <w:r w:rsidR="009D3B7D">
        <w:rPr>
          <w:rFonts w:ascii="Times New Roman" w:hAnsi="Times New Roman"/>
        </w:rPr>
        <w:t xml:space="preserve">plan </w:t>
      </w:r>
      <w:r>
        <w:rPr>
          <w:rFonts w:ascii="Times New Roman" w:hAnsi="Times New Roman"/>
        </w:rPr>
        <w:t>to ensure consistent program operation by staff.</w:t>
      </w:r>
    </w:p>
    <w:p w14:paraId="0B213830" w14:textId="77777777" w:rsidR="00CB1260" w:rsidRDefault="00CB1260" w:rsidP="00CB1260">
      <w:pPr>
        <w:numPr>
          <w:ilvl w:val="0"/>
          <w:numId w:val="17"/>
        </w:numPr>
        <w:tabs>
          <w:tab w:val="clear" w:pos="792"/>
          <w:tab w:val="num" w:pos="1080"/>
        </w:tabs>
        <w:spacing w:before="120"/>
        <w:ind w:left="1080" w:hanging="360"/>
        <w:rPr>
          <w:rFonts w:ascii="Times New Roman" w:hAnsi="Times New Roman"/>
        </w:rPr>
      </w:pPr>
      <w:r>
        <w:rPr>
          <w:rFonts w:ascii="Times New Roman" w:hAnsi="Times New Roman"/>
        </w:rPr>
        <w:t xml:space="preserve">There are various strategies to employ for updating the </w:t>
      </w:r>
      <w:r w:rsidR="009D3B7D">
        <w:rPr>
          <w:rFonts w:ascii="Times New Roman" w:hAnsi="Times New Roman"/>
        </w:rPr>
        <w:t>plan</w:t>
      </w:r>
      <w:r>
        <w:rPr>
          <w:rFonts w:ascii="Times New Roman" w:hAnsi="Times New Roman"/>
        </w:rPr>
        <w:t>.</w:t>
      </w:r>
      <w:r w:rsidR="00EB10E9">
        <w:rPr>
          <w:rFonts w:ascii="Times New Roman" w:hAnsi="Times New Roman"/>
        </w:rPr>
        <w:t xml:space="preserve"> </w:t>
      </w:r>
      <w:r>
        <w:rPr>
          <w:rFonts w:ascii="Times New Roman" w:hAnsi="Times New Roman"/>
        </w:rPr>
        <w:t>It can be updated when a new regulation requires implementation. It can be updated at any other time, including quarterly, especially when the PHA sees the need for local decisions to ensure staff consistency in operation.</w:t>
      </w:r>
    </w:p>
    <w:p w14:paraId="14754D2D" w14:textId="77777777" w:rsidR="00CB1260" w:rsidRDefault="00CB1260" w:rsidP="00CB1260">
      <w:pPr>
        <w:numPr>
          <w:ilvl w:val="0"/>
          <w:numId w:val="17"/>
        </w:numPr>
        <w:tabs>
          <w:tab w:val="clear" w:pos="792"/>
          <w:tab w:val="num" w:pos="1080"/>
        </w:tabs>
        <w:spacing w:before="120"/>
        <w:ind w:left="1080" w:hanging="360"/>
        <w:rPr>
          <w:rFonts w:ascii="Times New Roman" w:hAnsi="Times New Roman"/>
        </w:rPr>
      </w:pPr>
      <w:r>
        <w:rPr>
          <w:rFonts w:ascii="Times New Roman" w:hAnsi="Times New Roman"/>
        </w:rPr>
        <w:t xml:space="preserve">By subscribing to the NMA revision service, </w:t>
      </w:r>
      <w:r w:rsidR="00A05922">
        <w:rPr>
          <w:rFonts w:ascii="Times New Roman" w:hAnsi="Times New Roman"/>
        </w:rPr>
        <w:t xml:space="preserve">you will receive an email when </w:t>
      </w:r>
      <w:r w:rsidR="009D3B7D">
        <w:rPr>
          <w:rFonts w:ascii="Times New Roman" w:hAnsi="Times New Roman"/>
        </w:rPr>
        <w:t xml:space="preserve">plan </w:t>
      </w:r>
      <w:r>
        <w:rPr>
          <w:rFonts w:ascii="Times New Roman" w:hAnsi="Times New Roman"/>
        </w:rPr>
        <w:t xml:space="preserve">and </w:t>
      </w:r>
      <w:r w:rsidR="009D3B7D">
        <w:rPr>
          <w:rFonts w:ascii="Times New Roman" w:hAnsi="Times New Roman"/>
        </w:rPr>
        <w:t xml:space="preserve">guide </w:t>
      </w:r>
      <w:r>
        <w:rPr>
          <w:rFonts w:ascii="Times New Roman" w:hAnsi="Times New Roman"/>
        </w:rPr>
        <w:t xml:space="preserve">revisions </w:t>
      </w:r>
      <w:r w:rsidR="00A05922">
        <w:rPr>
          <w:rFonts w:ascii="Times New Roman" w:hAnsi="Times New Roman"/>
        </w:rPr>
        <w:t>are available</w:t>
      </w:r>
      <w:r>
        <w:rPr>
          <w:rFonts w:ascii="Times New Roman" w:hAnsi="Times New Roman"/>
        </w:rPr>
        <w:t xml:space="preserve"> for </w:t>
      </w:r>
      <w:r w:rsidR="00A05922">
        <w:rPr>
          <w:rFonts w:ascii="Times New Roman" w:hAnsi="Times New Roman"/>
        </w:rPr>
        <w:t xml:space="preserve">you to </w:t>
      </w:r>
      <w:r>
        <w:rPr>
          <w:rFonts w:ascii="Times New Roman" w:hAnsi="Times New Roman"/>
        </w:rPr>
        <w:t>incorporat</w:t>
      </w:r>
      <w:r w:rsidR="00A05922">
        <w:rPr>
          <w:rFonts w:ascii="Times New Roman" w:hAnsi="Times New Roman"/>
        </w:rPr>
        <w:t>e</w:t>
      </w:r>
      <w:r>
        <w:rPr>
          <w:rFonts w:ascii="Times New Roman" w:hAnsi="Times New Roman"/>
        </w:rPr>
        <w:t xml:space="preserve"> in the </w:t>
      </w:r>
      <w:r w:rsidR="00CE2581">
        <w:rPr>
          <w:rFonts w:ascii="Times New Roman" w:hAnsi="Times New Roman"/>
        </w:rPr>
        <w:t>p</w:t>
      </w:r>
      <w:r>
        <w:rPr>
          <w:rFonts w:ascii="Times New Roman" w:hAnsi="Times New Roman"/>
        </w:rPr>
        <w:t xml:space="preserve">lan. </w:t>
      </w:r>
      <w:r w:rsidR="00A05922">
        <w:rPr>
          <w:rFonts w:ascii="Times New Roman" w:hAnsi="Times New Roman"/>
        </w:rPr>
        <w:t xml:space="preserve">These will be made available at least once a year. </w:t>
      </w:r>
      <w:r>
        <w:rPr>
          <w:rFonts w:ascii="Times New Roman" w:hAnsi="Times New Roman"/>
        </w:rPr>
        <w:t>These can be incorporated when received or on a pre-determined schedule.</w:t>
      </w:r>
    </w:p>
    <w:p w14:paraId="731E729D" w14:textId="77777777" w:rsidR="00CB1260" w:rsidRDefault="00CB1260" w:rsidP="00CB1260">
      <w:pPr>
        <w:numPr>
          <w:ilvl w:val="0"/>
          <w:numId w:val="17"/>
        </w:numPr>
        <w:tabs>
          <w:tab w:val="clear" w:pos="792"/>
          <w:tab w:val="num" w:pos="1080"/>
        </w:tabs>
        <w:spacing w:before="120"/>
        <w:ind w:left="1080" w:hanging="360"/>
        <w:rPr>
          <w:rFonts w:ascii="Times New Roman" w:hAnsi="Times New Roman"/>
        </w:rPr>
      </w:pPr>
      <w:r>
        <w:rPr>
          <w:rFonts w:ascii="Times New Roman" w:hAnsi="Times New Roman"/>
        </w:rPr>
        <w:t xml:space="preserve">The </w:t>
      </w:r>
      <w:r w:rsidR="00603306">
        <w:rPr>
          <w:rFonts w:ascii="Times New Roman" w:hAnsi="Times New Roman"/>
        </w:rPr>
        <w:t xml:space="preserve">PHA should review and </w:t>
      </w:r>
      <w:r>
        <w:rPr>
          <w:rFonts w:ascii="Times New Roman" w:hAnsi="Times New Roman"/>
        </w:rPr>
        <w:t xml:space="preserve">update </w:t>
      </w:r>
      <w:r w:rsidR="00603306">
        <w:rPr>
          <w:rFonts w:ascii="Times New Roman" w:hAnsi="Times New Roman"/>
        </w:rPr>
        <w:t xml:space="preserve">the plan </w:t>
      </w:r>
      <w:r>
        <w:rPr>
          <w:rFonts w:ascii="Times New Roman" w:hAnsi="Times New Roman"/>
        </w:rPr>
        <w:t>at least once a year</w:t>
      </w:r>
      <w:r w:rsidR="00603306">
        <w:rPr>
          <w:rFonts w:ascii="Times New Roman" w:hAnsi="Times New Roman"/>
        </w:rPr>
        <w:t xml:space="preserve">, and more often if needed to reflect changes in regulations or PHA operations. </w:t>
      </w:r>
      <w:r w:rsidR="00D5740E">
        <w:rPr>
          <w:rFonts w:ascii="Times New Roman" w:hAnsi="Times New Roman"/>
        </w:rPr>
        <w:t>The model plan language states “as needed” to allow agency flexibility.</w:t>
      </w:r>
    </w:p>
    <w:p w14:paraId="721FE4DF" w14:textId="77777777" w:rsidR="003440EC" w:rsidRDefault="00361904" w:rsidP="00F65A6A">
      <w:pPr>
        <w:tabs>
          <w:tab w:val="left" w:pos="1800"/>
        </w:tabs>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sidR="003440EC">
        <w:rPr>
          <w:rFonts w:ascii="Times New Roman" w:hAnsi="Times New Roman"/>
          <w:i/>
          <w:u w:val="single"/>
        </w:rPr>
        <w:t>Option 1</w:t>
      </w:r>
      <w:r w:rsidR="003440EC" w:rsidRPr="004B1772">
        <w:rPr>
          <w:rFonts w:ascii="Times New Roman" w:hAnsi="Times New Roman"/>
          <w:i/>
        </w:rPr>
        <w:t xml:space="preserve">: </w:t>
      </w:r>
      <w:r w:rsidR="003440EC">
        <w:rPr>
          <w:rFonts w:ascii="Times New Roman" w:hAnsi="Times New Roman"/>
          <w:i/>
        </w:rPr>
        <w:t>Use the model plan language shown below.</w:t>
      </w:r>
      <w:r w:rsidR="00D55A6C">
        <w:rPr>
          <w:rFonts w:ascii="Times New Roman" w:hAnsi="Times New Roman"/>
          <w:i/>
        </w:rPr>
        <w:t xml:space="preserve"> </w:t>
      </w:r>
      <w:r w:rsidR="00D55A6C" w:rsidRPr="00D55A6C">
        <w:rPr>
          <w:rFonts w:ascii="Times New Roman" w:hAnsi="Times New Roman"/>
          <w:i/>
        </w:rPr>
        <w:t>No changes to the model plan are required.</w:t>
      </w:r>
    </w:p>
    <w:p w14:paraId="4C9C3852" w14:textId="77777777" w:rsidR="00603306" w:rsidRDefault="00603306" w:rsidP="00603306">
      <w:pPr>
        <w:spacing w:before="120"/>
        <w:ind w:left="1800"/>
        <w:rPr>
          <w:rFonts w:ascii="Times New Roman" w:hAnsi="Times New Roman"/>
        </w:rPr>
      </w:pPr>
      <w:r>
        <w:rPr>
          <w:rFonts w:ascii="Times New Roman" w:hAnsi="Times New Roman"/>
        </w:rPr>
        <w:t xml:space="preserve">The PHA will review and update the plan </w:t>
      </w:r>
      <w:r w:rsidR="004C488F">
        <w:rPr>
          <w:rFonts w:ascii="Times New Roman" w:hAnsi="Times New Roman"/>
        </w:rPr>
        <w:t>as</w:t>
      </w:r>
      <w:r w:rsidR="004C488F" w:rsidDel="00D5740E">
        <w:rPr>
          <w:rFonts w:ascii="Times New Roman" w:hAnsi="Times New Roman"/>
        </w:rPr>
        <w:t xml:space="preserve"> </w:t>
      </w:r>
      <w:r>
        <w:rPr>
          <w:rFonts w:ascii="Times New Roman" w:hAnsi="Times New Roman"/>
        </w:rPr>
        <w:t>needed, to reflect changes in regulations, PHA operations, or when needed to ensure staff consistency in</w:t>
      </w:r>
      <w:r w:rsidR="00D058FD">
        <w:rPr>
          <w:rFonts w:ascii="Times New Roman" w:hAnsi="Times New Roman"/>
        </w:rPr>
        <w:t> </w:t>
      </w:r>
      <w:r>
        <w:rPr>
          <w:rFonts w:ascii="Times New Roman" w:hAnsi="Times New Roman"/>
        </w:rPr>
        <w:t>operation.</w:t>
      </w:r>
    </w:p>
    <w:p w14:paraId="20297EA1" w14:textId="77777777" w:rsidR="00B1678A" w:rsidRDefault="00361904" w:rsidP="00F65A6A">
      <w:pPr>
        <w:tabs>
          <w:tab w:val="left" w:pos="1800"/>
        </w:tabs>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sidR="00CB1260">
        <w:rPr>
          <w:rFonts w:ascii="Times New Roman" w:hAnsi="Times New Roman"/>
          <w:i/>
          <w:u w:val="single"/>
        </w:rPr>
        <w:t>Option 2</w:t>
      </w:r>
      <w:r w:rsidR="003440EC" w:rsidRPr="004B1772">
        <w:rPr>
          <w:rFonts w:ascii="Times New Roman" w:hAnsi="Times New Roman"/>
          <w:i/>
        </w:rPr>
        <w:t xml:space="preserve">: </w:t>
      </w:r>
      <w:r w:rsidR="003440EC">
        <w:rPr>
          <w:rFonts w:ascii="Times New Roman" w:hAnsi="Times New Roman"/>
          <w:i/>
        </w:rPr>
        <w:t>Use PHA-established policy. Edit the model plan language or delete it and insert the PHA’s policy.</w:t>
      </w:r>
    </w:p>
    <w:p w14:paraId="72EB9BFC" w14:textId="77777777" w:rsidR="00B1678A" w:rsidRPr="00B1678A" w:rsidRDefault="00B1678A" w:rsidP="00B1678A">
      <w:pPr>
        <w:spacing w:before="240"/>
        <w:rPr>
          <w:rFonts w:ascii="Times New Roman" w:hAnsi="Times New Roman"/>
          <w:b/>
          <w:bCs/>
          <w:caps/>
        </w:rPr>
      </w:pPr>
      <w:r>
        <w:rPr>
          <w:rFonts w:ascii="Times New Roman" w:hAnsi="Times New Roman"/>
          <w:i/>
        </w:rPr>
        <w:br w:type="page"/>
      </w:r>
      <w:r w:rsidRPr="00492BC3">
        <w:rPr>
          <w:rFonts w:ascii="Times New Roman" w:hAnsi="Times New Roman"/>
          <w:b/>
        </w:rPr>
        <w:lastRenderedPageBreak/>
        <w:t>FINALIZING</w:t>
      </w:r>
      <w:r w:rsidRPr="00B1678A">
        <w:rPr>
          <w:rFonts w:ascii="Times New Roman" w:hAnsi="Times New Roman"/>
          <w:b/>
          <w:bCs/>
          <w:caps/>
        </w:rPr>
        <w:t xml:space="preserve"> THE DOCUMENT</w:t>
      </w:r>
    </w:p>
    <w:p w14:paraId="53CC06E9" w14:textId="77777777" w:rsidR="00B1678A" w:rsidRPr="00B1678A" w:rsidRDefault="00B1678A" w:rsidP="00B1678A">
      <w:pPr>
        <w:spacing w:before="120"/>
        <w:rPr>
          <w:rFonts w:ascii="Times New Roman" w:hAnsi="Times New Roman"/>
        </w:rPr>
      </w:pPr>
      <w:r w:rsidRPr="00B1678A">
        <w:rPr>
          <w:rFonts w:ascii="Times New Roman" w:hAnsi="Times New Roman"/>
        </w:rPr>
        <w:t>Take a final look at the changes you have made in this chapter of the administrative plan.</w:t>
      </w:r>
      <w:r w:rsidRPr="00B1678A">
        <w:rPr>
          <w:rFonts w:ascii="Times New Roman" w:hAnsi="Times New Roman"/>
        </w:rPr>
        <w:br/>
        <w:t>Have you:</w:t>
      </w:r>
    </w:p>
    <w:p w14:paraId="5531F5EE" w14:textId="77777777" w:rsidR="00B1678A" w:rsidRPr="00B1678A" w:rsidRDefault="00B1678A" w:rsidP="00B1678A">
      <w:pPr>
        <w:spacing w:before="120"/>
        <w:ind w:left="360" w:hanging="360"/>
        <w:rPr>
          <w:rFonts w:ascii="Times New Roman" w:hAnsi="Times New Roman"/>
        </w:rPr>
      </w:pPr>
      <w:r w:rsidRPr="00B1678A">
        <w:rPr>
          <w:rFonts w:ascii="Times New Roman" w:hAnsi="Times New Roman"/>
        </w:rPr>
        <w:t xml:space="preserve">(1) Added or subtracted any exhibits at the end of the chapter? </w:t>
      </w:r>
      <w:r w:rsidRPr="00B1678A">
        <w:rPr>
          <w:rFonts w:ascii="Times New Roman" w:hAnsi="Times New Roman"/>
        </w:rPr>
        <w:fldChar w:fldCharType="begin">
          <w:ffData>
            <w:name w:val="Check5"/>
            <w:enabled/>
            <w:calcOnExit w:val="0"/>
            <w:checkBox>
              <w:sizeAuto/>
              <w:default w:val="0"/>
            </w:checkBox>
          </w:ffData>
        </w:fldChar>
      </w:r>
      <w:bookmarkStart w:id="5" w:name="Check5"/>
      <w:r w:rsidRPr="00B1678A">
        <w:rPr>
          <w:rFonts w:ascii="Times New Roman" w:hAnsi="Times New Roman"/>
        </w:rPr>
        <w:instrText xml:space="preserve"> FORMCHECKBOX </w:instrText>
      </w:r>
      <w:r w:rsidRPr="00B1678A">
        <w:rPr>
          <w:rFonts w:ascii="Times New Roman" w:hAnsi="Times New Roman"/>
        </w:rPr>
      </w:r>
      <w:r w:rsidRPr="00B1678A">
        <w:rPr>
          <w:rFonts w:ascii="Times New Roman" w:hAnsi="Times New Roman"/>
        </w:rPr>
        <w:fldChar w:fldCharType="end"/>
      </w:r>
      <w:bookmarkEnd w:id="5"/>
      <w:r w:rsidRPr="00B1678A">
        <w:rPr>
          <w:rFonts w:ascii="Times New Roman" w:hAnsi="Times New Roman"/>
        </w:rPr>
        <w:t xml:space="preserve"> Yes </w:t>
      </w:r>
      <w:r w:rsidRPr="00B1678A">
        <w:rPr>
          <w:rFonts w:ascii="Times New Roman" w:hAnsi="Times New Roman"/>
        </w:rPr>
        <w:fldChar w:fldCharType="begin">
          <w:ffData>
            <w:name w:val="Check6"/>
            <w:enabled/>
            <w:calcOnExit w:val="0"/>
            <w:checkBox>
              <w:sizeAuto/>
              <w:default w:val="0"/>
            </w:checkBox>
          </w:ffData>
        </w:fldChar>
      </w:r>
      <w:bookmarkStart w:id="6" w:name="Check6"/>
      <w:r w:rsidRPr="00B1678A">
        <w:rPr>
          <w:rFonts w:ascii="Times New Roman" w:hAnsi="Times New Roman"/>
        </w:rPr>
        <w:instrText xml:space="preserve"> FORMCHECKBOX </w:instrText>
      </w:r>
      <w:r w:rsidRPr="00B1678A">
        <w:rPr>
          <w:rFonts w:ascii="Times New Roman" w:hAnsi="Times New Roman"/>
        </w:rPr>
      </w:r>
      <w:r w:rsidRPr="00B1678A">
        <w:rPr>
          <w:rFonts w:ascii="Times New Roman" w:hAnsi="Times New Roman"/>
        </w:rPr>
        <w:fldChar w:fldCharType="end"/>
      </w:r>
      <w:bookmarkEnd w:id="6"/>
      <w:r w:rsidRPr="00B1678A">
        <w:rPr>
          <w:rFonts w:ascii="Times New Roman" w:hAnsi="Times New Roman"/>
        </w:rPr>
        <w:t xml:space="preserve"> No.</w:t>
      </w:r>
    </w:p>
    <w:p w14:paraId="78B48AC4" w14:textId="77777777" w:rsidR="00B1678A" w:rsidRPr="00B1678A" w:rsidRDefault="00B1678A" w:rsidP="00B1678A">
      <w:pPr>
        <w:spacing w:before="120"/>
        <w:ind w:left="360" w:hanging="360"/>
        <w:rPr>
          <w:rFonts w:ascii="Times New Roman" w:hAnsi="Times New Roman"/>
        </w:rPr>
      </w:pPr>
      <w:r w:rsidRPr="00B1678A">
        <w:rPr>
          <w:rFonts w:ascii="Times New Roman" w:hAnsi="Times New Roman"/>
        </w:rPr>
        <w:t xml:space="preserve">(2) Added, subtracted or reordered any major sections (at the A, B, or C level?) </w:t>
      </w:r>
      <w:r w:rsidRPr="00B1678A">
        <w:rPr>
          <w:rFonts w:ascii="Times New Roman" w:hAnsi="Times New Roman"/>
        </w:rPr>
        <w:fldChar w:fldCharType="begin">
          <w:ffData>
            <w:name w:val="Check7"/>
            <w:enabled/>
            <w:calcOnExit w:val="0"/>
            <w:checkBox>
              <w:sizeAuto/>
              <w:default w:val="0"/>
            </w:checkBox>
          </w:ffData>
        </w:fldChar>
      </w:r>
      <w:r w:rsidRPr="00B1678A">
        <w:rPr>
          <w:rFonts w:ascii="Times New Roman" w:hAnsi="Times New Roman"/>
        </w:rPr>
        <w:instrText xml:space="preserve"> FORMCHECKBOX </w:instrText>
      </w:r>
      <w:r w:rsidRPr="00B1678A">
        <w:rPr>
          <w:rFonts w:ascii="Times New Roman" w:hAnsi="Times New Roman"/>
        </w:rPr>
      </w:r>
      <w:r w:rsidRPr="00B1678A">
        <w:rPr>
          <w:rFonts w:ascii="Times New Roman" w:hAnsi="Times New Roman"/>
        </w:rPr>
        <w:fldChar w:fldCharType="end"/>
      </w:r>
      <w:r w:rsidRPr="00B1678A">
        <w:rPr>
          <w:rFonts w:ascii="Times New Roman" w:hAnsi="Times New Roman"/>
        </w:rPr>
        <w:t xml:space="preserve"> Yes </w:t>
      </w:r>
      <w:r w:rsidRPr="00B1678A">
        <w:rPr>
          <w:rFonts w:ascii="Times New Roman" w:hAnsi="Times New Roman"/>
        </w:rPr>
        <w:fldChar w:fldCharType="begin">
          <w:ffData>
            <w:name w:val="Check8"/>
            <w:enabled/>
            <w:calcOnExit w:val="0"/>
            <w:checkBox>
              <w:sizeAuto/>
              <w:default w:val="0"/>
            </w:checkBox>
          </w:ffData>
        </w:fldChar>
      </w:r>
      <w:r w:rsidRPr="00B1678A">
        <w:rPr>
          <w:rFonts w:ascii="Times New Roman" w:hAnsi="Times New Roman"/>
        </w:rPr>
        <w:instrText xml:space="preserve"> FORMCHECKBOX </w:instrText>
      </w:r>
      <w:r w:rsidRPr="00B1678A">
        <w:rPr>
          <w:rFonts w:ascii="Times New Roman" w:hAnsi="Times New Roman"/>
        </w:rPr>
      </w:r>
      <w:r w:rsidRPr="00B1678A">
        <w:rPr>
          <w:rFonts w:ascii="Times New Roman" w:hAnsi="Times New Roman"/>
        </w:rPr>
        <w:fldChar w:fldCharType="end"/>
      </w:r>
      <w:r w:rsidRPr="00B1678A">
        <w:rPr>
          <w:rFonts w:ascii="Times New Roman" w:hAnsi="Times New Roman"/>
        </w:rPr>
        <w:t xml:space="preserve"> No</w:t>
      </w:r>
    </w:p>
    <w:p w14:paraId="413C8334" w14:textId="77777777" w:rsidR="00B1678A" w:rsidRPr="00B1678A" w:rsidRDefault="00B1678A" w:rsidP="00B1678A">
      <w:pPr>
        <w:spacing w:before="120"/>
        <w:rPr>
          <w:rFonts w:ascii="Times New Roman" w:hAnsi="Times New Roman"/>
        </w:rPr>
      </w:pPr>
      <w:r w:rsidRPr="00B1678A">
        <w:rPr>
          <w:rFonts w:ascii="Times New Roman" w:hAnsi="Times New Roman"/>
        </w:rPr>
        <w:t>If you answered yes to either of these questions, you must adjust the chapter to match your changes.</w:t>
      </w:r>
    </w:p>
    <w:p w14:paraId="4982416D" w14:textId="77777777" w:rsidR="00B1678A" w:rsidRPr="00B1678A" w:rsidRDefault="00B1678A" w:rsidP="00B1678A">
      <w:pPr>
        <w:spacing w:before="120"/>
        <w:ind w:left="720" w:hanging="720"/>
        <w:rPr>
          <w:rFonts w:ascii="Times New Roman" w:hAnsi="Times New Roman"/>
          <w:b/>
        </w:rPr>
      </w:pPr>
      <w:r w:rsidRPr="00B1678A">
        <w:rPr>
          <w:rFonts w:ascii="Times New Roman" w:hAnsi="Times New Roman"/>
          <w:b/>
          <w:bCs/>
          <w:sz w:val="44"/>
          <w:szCs w:val="44"/>
        </w:rPr>
        <w:sym w:font="Wingdings 2" w:char="F052"/>
      </w:r>
      <w:r w:rsidRPr="00B1678A">
        <w:rPr>
          <w:rFonts w:ascii="Times New Roman" w:hAnsi="Times New Roman"/>
          <w:b/>
          <w:bCs/>
          <w:sz w:val="44"/>
          <w:szCs w:val="44"/>
        </w:rPr>
        <w:tab/>
      </w:r>
      <w:r w:rsidRPr="00B1678A">
        <w:rPr>
          <w:rFonts w:ascii="Times New Roman" w:hAnsi="Times New Roman"/>
          <w:b/>
          <w:u w:val="single"/>
        </w:rPr>
        <w:t>Decision Point</w:t>
      </w:r>
      <w:r w:rsidRPr="00B1678A">
        <w:rPr>
          <w:rFonts w:ascii="Times New Roman" w:hAnsi="Times New Roman"/>
          <w:b/>
        </w:rPr>
        <w:t>: Are any changes required to this chapter?</w:t>
      </w:r>
    </w:p>
    <w:p w14:paraId="2514BCC7" w14:textId="77777777" w:rsidR="00B1678A" w:rsidRPr="00B1678A" w:rsidRDefault="00B1678A" w:rsidP="00B1678A">
      <w:pPr>
        <w:spacing w:before="120"/>
        <w:ind w:left="1440" w:hanging="720"/>
        <w:rPr>
          <w:rFonts w:ascii="Times New Roman" w:hAnsi="Times New Roman"/>
        </w:rPr>
      </w:pPr>
      <w:r w:rsidRPr="00B1678A">
        <w:rPr>
          <w:rFonts w:ascii="Times New Roman" w:hAnsi="Times New Roman"/>
        </w:rPr>
        <w:fldChar w:fldCharType="begin">
          <w:ffData>
            <w:name w:val="Check1"/>
            <w:enabled/>
            <w:calcOnExit w:val="0"/>
            <w:checkBox>
              <w:sizeAuto/>
              <w:default w:val="0"/>
            </w:checkBox>
          </w:ffData>
        </w:fldChar>
      </w:r>
      <w:r w:rsidRPr="00B1678A">
        <w:rPr>
          <w:rFonts w:ascii="Times New Roman" w:hAnsi="Times New Roman"/>
        </w:rPr>
        <w:instrText xml:space="preserve"> FORMCHECKBOX </w:instrText>
      </w:r>
      <w:r w:rsidRPr="00B1678A">
        <w:rPr>
          <w:rFonts w:ascii="Times New Roman" w:hAnsi="Times New Roman"/>
        </w:rPr>
      </w:r>
      <w:r w:rsidRPr="00B1678A">
        <w:rPr>
          <w:rFonts w:ascii="Times New Roman" w:hAnsi="Times New Roman"/>
        </w:rPr>
        <w:fldChar w:fldCharType="end"/>
      </w:r>
      <w:r w:rsidRPr="00B1678A">
        <w:rPr>
          <w:rFonts w:ascii="Times New Roman" w:hAnsi="Times New Roman"/>
        </w:rPr>
        <w:tab/>
      </w:r>
      <w:proofErr w:type="gramStart"/>
      <w:r w:rsidRPr="00B1678A">
        <w:rPr>
          <w:rFonts w:ascii="Times New Roman" w:hAnsi="Times New Roman"/>
        </w:rPr>
        <w:t>No. No</w:t>
      </w:r>
      <w:proofErr w:type="gramEnd"/>
      <w:r w:rsidRPr="00B1678A">
        <w:rPr>
          <w:rFonts w:ascii="Times New Roman" w:hAnsi="Times New Roman"/>
        </w:rPr>
        <w:t xml:space="preserve"> changes to the model plan are needed.</w:t>
      </w:r>
    </w:p>
    <w:p w14:paraId="279AF164" w14:textId="77777777" w:rsidR="00B1678A" w:rsidRPr="00B1678A" w:rsidRDefault="00B1678A" w:rsidP="00B1678A">
      <w:pPr>
        <w:spacing w:before="120"/>
        <w:ind w:left="1440" w:hanging="720"/>
        <w:rPr>
          <w:rFonts w:ascii="Times New Roman" w:hAnsi="Times New Roman"/>
        </w:rPr>
      </w:pPr>
      <w:r w:rsidRPr="00B1678A">
        <w:rPr>
          <w:rFonts w:ascii="Times New Roman" w:hAnsi="Times New Roman"/>
        </w:rPr>
        <w:fldChar w:fldCharType="begin">
          <w:ffData>
            <w:name w:val="Check3"/>
            <w:enabled/>
            <w:calcOnExit w:val="0"/>
            <w:checkBox>
              <w:sizeAuto/>
              <w:default w:val="0"/>
            </w:checkBox>
          </w:ffData>
        </w:fldChar>
      </w:r>
      <w:r w:rsidRPr="00B1678A">
        <w:rPr>
          <w:rFonts w:ascii="Times New Roman" w:hAnsi="Times New Roman"/>
        </w:rPr>
        <w:instrText xml:space="preserve"> FORMCHECKBOX </w:instrText>
      </w:r>
      <w:r w:rsidRPr="00B1678A">
        <w:rPr>
          <w:rFonts w:ascii="Times New Roman" w:hAnsi="Times New Roman"/>
        </w:rPr>
      </w:r>
      <w:r w:rsidRPr="00B1678A">
        <w:rPr>
          <w:rFonts w:ascii="Times New Roman" w:hAnsi="Times New Roman"/>
        </w:rPr>
        <w:fldChar w:fldCharType="end"/>
      </w:r>
      <w:r w:rsidRPr="00B1678A">
        <w:rPr>
          <w:rFonts w:ascii="Times New Roman" w:hAnsi="Times New Roman"/>
        </w:rPr>
        <w:tab/>
        <w:t xml:space="preserve">Yes. </w:t>
      </w:r>
      <w:proofErr w:type="gramStart"/>
      <w:r w:rsidRPr="00B1678A">
        <w:rPr>
          <w:rFonts w:ascii="Times New Roman" w:hAnsi="Times New Roman"/>
        </w:rPr>
        <w:t>Edits</w:t>
      </w:r>
      <w:proofErr w:type="gramEnd"/>
      <w:r w:rsidRPr="00B1678A">
        <w:rPr>
          <w:rFonts w:ascii="Times New Roman" w:hAnsi="Times New Roman"/>
        </w:rPr>
        <w:t xml:space="preserve"> only. Edit and insert PHA language as appropriate.</w:t>
      </w:r>
    </w:p>
    <w:p w14:paraId="7E2B4DA9" w14:textId="77777777" w:rsidR="00B1678A" w:rsidRPr="00B1678A" w:rsidRDefault="00B1678A" w:rsidP="00B1678A">
      <w:pPr>
        <w:spacing w:before="120"/>
        <w:ind w:left="1440" w:hanging="720"/>
        <w:rPr>
          <w:rFonts w:ascii="Times New Roman" w:hAnsi="Times New Roman"/>
        </w:rPr>
      </w:pPr>
      <w:r w:rsidRPr="00B1678A">
        <w:rPr>
          <w:rFonts w:ascii="Times New Roman" w:hAnsi="Times New Roman"/>
        </w:rPr>
        <w:fldChar w:fldCharType="begin">
          <w:ffData>
            <w:name w:val="Check4"/>
            <w:enabled/>
            <w:calcOnExit w:val="0"/>
            <w:checkBox>
              <w:sizeAuto/>
              <w:default w:val="0"/>
            </w:checkBox>
          </w:ffData>
        </w:fldChar>
      </w:r>
      <w:r w:rsidRPr="00B1678A">
        <w:rPr>
          <w:rFonts w:ascii="Times New Roman" w:hAnsi="Times New Roman"/>
        </w:rPr>
        <w:instrText xml:space="preserve"> FORMCHECKBOX </w:instrText>
      </w:r>
      <w:r w:rsidRPr="00B1678A">
        <w:rPr>
          <w:rFonts w:ascii="Times New Roman" w:hAnsi="Times New Roman"/>
        </w:rPr>
      </w:r>
      <w:r w:rsidRPr="00B1678A">
        <w:rPr>
          <w:rFonts w:ascii="Times New Roman" w:hAnsi="Times New Roman"/>
        </w:rPr>
        <w:fldChar w:fldCharType="end"/>
      </w:r>
      <w:r w:rsidRPr="00B1678A">
        <w:rPr>
          <w:rFonts w:ascii="Times New Roman" w:hAnsi="Times New Roman"/>
        </w:rPr>
        <w:tab/>
        <w:t xml:space="preserve">Yes. PHA changed the organization of the chapter. Adjust the chapter to reflect your changes </w:t>
      </w:r>
      <w:r w:rsidRPr="00B1678A">
        <w:rPr>
          <w:rFonts w:ascii="Times New Roman" w:hAnsi="Times New Roman"/>
          <w:b/>
        </w:rPr>
        <w:t>and</w:t>
      </w:r>
      <w:r w:rsidRPr="00B1678A">
        <w:rPr>
          <w:rFonts w:ascii="Times New Roman" w:hAnsi="Times New Roman"/>
        </w:rPr>
        <w:t xml:space="preserve"> review the rest of the document to make sure that any references to section numbers are correct.</w:t>
      </w:r>
    </w:p>
    <w:p w14:paraId="5E4F3F68" w14:textId="77777777" w:rsidR="00B1678A" w:rsidRPr="00B1678A" w:rsidRDefault="00B1678A" w:rsidP="00B1678A">
      <w:pPr>
        <w:spacing w:before="120"/>
        <w:ind w:left="720" w:hanging="720"/>
        <w:rPr>
          <w:rFonts w:ascii="Times New Roman" w:hAnsi="Times New Roman"/>
          <w:b/>
        </w:rPr>
      </w:pPr>
      <w:r w:rsidRPr="00B1678A">
        <w:rPr>
          <w:rFonts w:ascii="Times New Roman" w:hAnsi="Times New Roman"/>
          <w:b/>
          <w:bCs/>
          <w:sz w:val="44"/>
          <w:szCs w:val="44"/>
        </w:rPr>
        <w:sym w:font="Wingdings 2" w:char="F052"/>
      </w:r>
      <w:r w:rsidRPr="00B1678A">
        <w:rPr>
          <w:rFonts w:ascii="Times New Roman" w:hAnsi="Times New Roman"/>
          <w:b/>
          <w:bCs/>
          <w:sz w:val="44"/>
          <w:szCs w:val="44"/>
        </w:rPr>
        <w:tab/>
      </w:r>
      <w:r w:rsidRPr="00B1678A">
        <w:rPr>
          <w:rFonts w:ascii="Times New Roman" w:hAnsi="Times New Roman"/>
          <w:b/>
          <w:u w:val="single"/>
        </w:rPr>
        <w:t>Decision Point</w:t>
      </w:r>
      <w:r w:rsidRPr="00B1678A">
        <w:rPr>
          <w:rFonts w:ascii="Times New Roman" w:hAnsi="Times New Roman"/>
          <w:b/>
        </w:rPr>
        <w:t xml:space="preserve">: Are changes required in other chapters </w:t>
      </w:r>
      <w:proofErr w:type="gramStart"/>
      <w:r w:rsidRPr="00B1678A">
        <w:rPr>
          <w:rFonts w:ascii="Times New Roman" w:hAnsi="Times New Roman"/>
          <w:b/>
        </w:rPr>
        <w:t>as a result of</w:t>
      </w:r>
      <w:proofErr w:type="gramEnd"/>
      <w:r w:rsidRPr="00B1678A">
        <w:rPr>
          <w:rFonts w:ascii="Times New Roman" w:hAnsi="Times New Roman"/>
          <w:b/>
        </w:rPr>
        <w:t xml:space="preserve"> changes to this chapter?</w:t>
      </w:r>
    </w:p>
    <w:p w14:paraId="21407218" w14:textId="77777777" w:rsidR="00B1678A" w:rsidRPr="00B1678A" w:rsidRDefault="00B1678A" w:rsidP="00B1678A">
      <w:pPr>
        <w:spacing w:before="120"/>
        <w:ind w:left="720"/>
        <w:rPr>
          <w:rFonts w:ascii="Times New Roman" w:hAnsi="Times New Roman"/>
        </w:rPr>
      </w:pPr>
      <w:r w:rsidRPr="00B1678A">
        <w:rPr>
          <w:rFonts w:ascii="Times New Roman" w:hAnsi="Times New Roman"/>
        </w:rPr>
        <w:t xml:space="preserve">Check the “Things to Consider” under each decision point to identify if changes to the model plan policy will require changes to policies in other chapters of the plan. </w:t>
      </w:r>
    </w:p>
    <w:p w14:paraId="4065B91E" w14:textId="77777777" w:rsidR="00B1678A" w:rsidRPr="00B1678A" w:rsidRDefault="00B1678A" w:rsidP="00B1678A">
      <w:pPr>
        <w:spacing w:before="120"/>
        <w:ind w:left="1440" w:hanging="720"/>
        <w:rPr>
          <w:rFonts w:ascii="Times New Roman" w:hAnsi="Times New Roman"/>
        </w:rPr>
      </w:pPr>
      <w:r w:rsidRPr="00B1678A">
        <w:rPr>
          <w:rFonts w:ascii="Times New Roman" w:hAnsi="Times New Roman"/>
        </w:rPr>
        <w:fldChar w:fldCharType="begin">
          <w:ffData>
            <w:name w:val="Check1"/>
            <w:enabled/>
            <w:calcOnExit w:val="0"/>
            <w:checkBox>
              <w:sizeAuto/>
              <w:default w:val="0"/>
            </w:checkBox>
          </w:ffData>
        </w:fldChar>
      </w:r>
      <w:r w:rsidRPr="00B1678A">
        <w:rPr>
          <w:rFonts w:ascii="Times New Roman" w:hAnsi="Times New Roman"/>
        </w:rPr>
        <w:instrText xml:space="preserve"> FORMCHECKBOX </w:instrText>
      </w:r>
      <w:r w:rsidRPr="00B1678A">
        <w:rPr>
          <w:rFonts w:ascii="Times New Roman" w:hAnsi="Times New Roman"/>
        </w:rPr>
      </w:r>
      <w:r w:rsidRPr="00B1678A">
        <w:rPr>
          <w:rFonts w:ascii="Times New Roman" w:hAnsi="Times New Roman"/>
        </w:rPr>
        <w:fldChar w:fldCharType="end"/>
      </w:r>
      <w:r w:rsidRPr="00B1678A">
        <w:rPr>
          <w:rFonts w:ascii="Times New Roman" w:hAnsi="Times New Roman"/>
        </w:rPr>
        <w:tab/>
        <w:t>No. Changes to other chapters are not necessary.</w:t>
      </w:r>
    </w:p>
    <w:p w14:paraId="197B88CB" w14:textId="77777777" w:rsidR="003440EC" w:rsidRDefault="00B1678A" w:rsidP="00B1678A">
      <w:pPr>
        <w:spacing w:before="120"/>
        <w:ind w:left="1440" w:hanging="720"/>
        <w:rPr>
          <w:rFonts w:ascii="Times New Roman" w:hAnsi="Times New Roman"/>
        </w:rPr>
      </w:pPr>
      <w:r w:rsidRPr="00B1678A">
        <w:rPr>
          <w:rFonts w:ascii="Times New Roman" w:hAnsi="Times New Roman"/>
        </w:rPr>
        <w:fldChar w:fldCharType="begin">
          <w:ffData>
            <w:name w:val="Check3"/>
            <w:enabled/>
            <w:calcOnExit w:val="0"/>
            <w:checkBox>
              <w:sizeAuto/>
              <w:default w:val="0"/>
            </w:checkBox>
          </w:ffData>
        </w:fldChar>
      </w:r>
      <w:r w:rsidRPr="00B1678A">
        <w:rPr>
          <w:rFonts w:ascii="Times New Roman" w:hAnsi="Times New Roman"/>
        </w:rPr>
        <w:instrText xml:space="preserve"> FORMCHECKBOX </w:instrText>
      </w:r>
      <w:r w:rsidRPr="00B1678A">
        <w:rPr>
          <w:rFonts w:ascii="Times New Roman" w:hAnsi="Times New Roman"/>
        </w:rPr>
      </w:r>
      <w:r w:rsidRPr="00B1678A">
        <w:rPr>
          <w:rFonts w:ascii="Times New Roman" w:hAnsi="Times New Roman"/>
        </w:rPr>
        <w:fldChar w:fldCharType="end"/>
      </w:r>
      <w:r w:rsidRPr="00B1678A">
        <w:rPr>
          <w:rFonts w:ascii="Times New Roman" w:hAnsi="Times New Roman"/>
        </w:rPr>
        <w:tab/>
        <w:t>Yes. Changes to the following chapters are also required:</w:t>
      </w:r>
    </w:p>
    <w:p w14:paraId="333BA5DE" w14:textId="77777777" w:rsidR="009F7BAF" w:rsidRPr="00B1678A" w:rsidRDefault="009F7BAF" w:rsidP="00B1678A">
      <w:pPr>
        <w:spacing w:before="120"/>
        <w:ind w:left="1440" w:hanging="720"/>
        <w:rPr>
          <w:rFonts w:ascii="Times New Roman" w:hAnsi="Times New Roman"/>
        </w:rPr>
      </w:pPr>
      <w:r>
        <w:rPr>
          <w:rFonts w:ascii="Times New Roman" w:hAnsi="Times New Roman"/>
        </w:rPr>
        <w:br w:type="page"/>
      </w:r>
    </w:p>
    <w:sectPr w:rsidR="009F7BAF" w:rsidRPr="00B1678A" w:rsidSect="00582DAC">
      <w:headerReference w:type="even" r:id="rId10"/>
      <w:headerReference w:type="default" r:id="rId11"/>
      <w:footerReference w:type="even" r:id="rId12"/>
      <w:footerReference w:type="default" r:id="rId13"/>
      <w:headerReference w:type="first" r:id="rId14"/>
      <w:footerReference w:type="first" r:id="rId15"/>
      <w:type w:val="oddPage"/>
      <w:pgSz w:w="12240" w:h="15840" w:code="1"/>
      <w:pgMar w:top="1440" w:right="1440" w:bottom="1440" w:left="1440" w:header="900" w:footer="8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458BFC" w14:textId="77777777" w:rsidR="008F4B57" w:rsidRDefault="008F4B57">
      <w:r>
        <w:separator/>
      </w:r>
    </w:p>
  </w:endnote>
  <w:endnote w:type="continuationSeparator" w:id="0">
    <w:p w14:paraId="36CF0A96" w14:textId="77777777" w:rsidR="008F4B57" w:rsidRDefault="008F4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765725" w14:textId="77777777" w:rsidR="00F61F29" w:rsidRDefault="00F61F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59E24C" w14:textId="77777777" w:rsidR="00E12480" w:rsidRPr="00826893" w:rsidRDefault="00E12480" w:rsidP="00F61F29">
    <w:pPr>
      <w:pStyle w:val="Footer"/>
      <w:framePr w:wrap="around" w:vAnchor="text" w:hAnchor="margin" w:xAlign="center" w:y="44"/>
      <w:rPr>
        <w:rStyle w:val="PageNumber"/>
        <w:rFonts w:ascii="Times New Roman" w:hAnsi="Times New Roman"/>
      </w:rPr>
    </w:pPr>
    <w:r w:rsidRPr="00826893">
      <w:rPr>
        <w:rStyle w:val="PageNumber"/>
        <w:rFonts w:ascii="Times New Roman" w:hAnsi="Times New Roman"/>
      </w:rPr>
      <w:t xml:space="preserve">Page </w:t>
    </w:r>
    <w:r>
      <w:rPr>
        <w:rStyle w:val="PageNumber"/>
        <w:rFonts w:ascii="Times New Roman" w:hAnsi="Times New Roman"/>
      </w:rPr>
      <w:t>1</w:t>
    </w:r>
    <w:r w:rsidRPr="00826893">
      <w:rPr>
        <w:rStyle w:val="PageNumber"/>
        <w:rFonts w:ascii="Times New Roman" w:hAnsi="Times New Roman"/>
      </w:rPr>
      <w:t>-</w:t>
    </w:r>
    <w:r w:rsidRPr="00826893">
      <w:rPr>
        <w:rStyle w:val="PageNumber"/>
        <w:rFonts w:ascii="Times New Roman" w:hAnsi="Times New Roman"/>
      </w:rPr>
      <w:fldChar w:fldCharType="begin"/>
    </w:r>
    <w:r w:rsidRPr="00826893">
      <w:rPr>
        <w:rStyle w:val="PageNumber"/>
        <w:rFonts w:ascii="Times New Roman" w:hAnsi="Times New Roman"/>
      </w:rPr>
      <w:instrText xml:space="preserve">PAGE  </w:instrText>
    </w:r>
    <w:r w:rsidRPr="00826893">
      <w:rPr>
        <w:rStyle w:val="PageNumber"/>
        <w:rFonts w:ascii="Times New Roman" w:hAnsi="Times New Roman"/>
      </w:rPr>
      <w:fldChar w:fldCharType="separate"/>
    </w:r>
    <w:r w:rsidR="00B462E7">
      <w:rPr>
        <w:rStyle w:val="PageNumber"/>
        <w:rFonts w:ascii="Times New Roman" w:hAnsi="Times New Roman"/>
        <w:noProof/>
      </w:rPr>
      <w:t>5</w:t>
    </w:r>
    <w:r w:rsidRPr="00826893">
      <w:rPr>
        <w:rStyle w:val="PageNumber"/>
        <w:rFonts w:ascii="Times New Roman" w:hAnsi="Times New Roman"/>
      </w:rPr>
      <w:fldChar w:fldCharType="end"/>
    </w:r>
  </w:p>
  <w:p w14:paraId="274B3EE0" w14:textId="77777777" w:rsidR="00E12480" w:rsidRPr="000C57E0" w:rsidRDefault="00E12480" w:rsidP="000C57E0">
    <w:pPr>
      <w:tabs>
        <w:tab w:val="right" w:pos="9360"/>
      </w:tabs>
      <w:rPr>
        <w:rFonts w:ascii="Times New Roman" w:hAnsi="Times New Roman"/>
        <w:sz w:val="18"/>
        <w:szCs w:val="18"/>
      </w:rPr>
    </w:pPr>
    <w:r w:rsidRPr="000C57E0">
      <w:rPr>
        <w:rFonts w:ascii="Times New Roman" w:hAnsi="Times New Roman"/>
        <w:sz w:val="18"/>
        <w:szCs w:val="18"/>
      </w:rPr>
      <w:t>Section 8 HCV Model Administ</w:t>
    </w:r>
    <w:r>
      <w:rPr>
        <w:rFonts w:ascii="Times New Roman" w:hAnsi="Times New Roman"/>
        <w:sz w:val="18"/>
        <w:szCs w:val="18"/>
      </w:rPr>
      <w:t>rative Plan</w:t>
    </w:r>
    <w:r>
      <w:rPr>
        <w:rFonts w:ascii="Times New Roman" w:hAnsi="Times New Roman"/>
        <w:sz w:val="18"/>
        <w:szCs w:val="18"/>
      </w:rPr>
      <w:tab/>
      <w:t xml:space="preserve">Instructions </w:t>
    </w:r>
    <w:r w:rsidR="00F61F29">
      <w:rPr>
        <w:rFonts w:ascii="Times New Roman" w:hAnsi="Times New Roman"/>
        <w:sz w:val="18"/>
        <w:szCs w:val="18"/>
      </w:rPr>
      <w:t>2</w:t>
    </w:r>
    <w:r w:rsidR="00DC4086">
      <w:rPr>
        <w:rFonts w:ascii="Times New Roman" w:hAnsi="Times New Roman"/>
        <w:sz w:val="18"/>
        <w:szCs w:val="18"/>
      </w:rPr>
      <w:t>/1/2</w:t>
    </w:r>
    <w:r w:rsidR="00F61F29">
      <w:rPr>
        <w:rFonts w:ascii="Times New Roman" w:hAnsi="Times New Roman"/>
        <w:sz w:val="18"/>
        <w:szCs w:val="18"/>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D2078E" w14:textId="77777777" w:rsidR="00F61F29" w:rsidRDefault="00F61F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6CFAE9" w14:textId="77777777" w:rsidR="008F4B57" w:rsidRDefault="008F4B57">
      <w:r>
        <w:separator/>
      </w:r>
    </w:p>
  </w:footnote>
  <w:footnote w:type="continuationSeparator" w:id="0">
    <w:p w14:paraId="59EDB927" w14:textId="77777777" w:rsidR="008F4B57" w:rsidRDefault="008F4B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A0FBB" w14:textId="77777777" w:rsidR="00F61F29" w:rsidRDefault="00F61F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C73C1C" w14:textId="77777777" w:rsidR="00E12480" w:rsidRPr="00C30751" w:rsidRDefault="00E12480" w:rsidP="00C30751">
    <w:pPr>
      <w:pStyle w:val="Header"/>
      <w:numPr>
        <w:ins w:id="7" w:author="Samantha Sowards" w:date="2004-11-01T11:11:00Z"/>
      </w:numPr>
      <w:pBdr>
        <w:bottom w:val="single" w:sz="4" w:space="1" w:color="auto"/>
      </w:pBdr>
      <w:jc w:val="center"/>
    </w:pPr>
    <w:r w:rsidRPr="00C30751">
      <w:rPr>
        <w:rFonts w:ascii="Times New Roman" w:hAnsi="Times New Roman"/>
        <w:b/>
      </w:rPr>
      <w:t>Instructions for Preparing Chapter 1</w:t>
    </w:r>
    <w:r>
      <w:rPr>
        <w:rFonts w:ascii="Times New Roman" w:hAnsi="Times New Roman"/>
        <w:b/>
      </w:rPr>
      <w:t>: Overview of the Program and Plan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17109" w14:textId="77777777" w:rsidR="00F61F29" w:rsidRDefault="00F61F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4359E"/>
    <w:multiLevelType w:val="hybridMultilevel"/>
    <w:tmpl w:val="62DAA084"/>
    <w:lvl w:ilvl="0" w:tplc="04090001">
      <w:start w:val="1"/>
      <w:numFmt w:val="bullet"/>
      <w:lvlText w:val=""/>
      <w:lvlJc w:val="left"/>
      <w:pPr>
        <w:tabs>
          <w:tab w:val="num" w:pos="720"/>
        </w:tabs>
        <w:ind w:left="720" w:hanging="360"/>
      </w:pPr>
      <w:rPr>
        <w:rFonts w:ascii="Symbol" w:hAnsi="Symbol" w:hint="default"/>
        <w:b/>
      </w:rPr>
    </w:lvl>
    <w:lvl w:ilvl="1" w:tplc="E9F02868">
      <w:start w:val="10"/>
      <w:numFmt w:val="bullet"/>
      <w:lvlText w:val=""/>
      <w:lvlJc w:val="left"/>
      <w:pPr>
        <w:tabs>
          <w:tab w:val="num" w:pos="1800"/>
        </w:tabs>
        <w:ind w:left="1800" w:hanging="720"/>
      </w:pPr>
      <w:rPr>
        <w:rFonts w:ascii="Wingdings 2" w:eastAsia="Times New Roman" w:hAnsi="Wingdings 2" w:cs="Times New Roman"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F97C37"/>
    <w:multiLevelType w:val="hybridMultilevel"/>
    <w:tmpl w:val="2CC851D4"/>
    <w:lvl w:ilvl="0" w:tplc="3F2E4CCA">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092406"/>
    <w:multiLevelType w:val="hybridMultilevel"/>
    <w:tmpl w:val="817E3DFC"/>
    <w:lvl w:ilvl="0" w:tplc="E9F02868">
      <w:start w:val="10"/>
      <w:numFmt w:val="bullet"/>
      <w:lvlText w:val=""/>
      <w:lvlJc w:val="left"/>
      <w:pPr>
        <w:tabs>
          <w:tab w:val="num" w:pos="1080"/>
        </w:tabs>
        <w:ind w:left="1080" w:hanging="720"/>
      </w:pPr>
      <w:rPr>
        <w:rFonts w:ascii="Wingdings 2" w:eastAsia="Times New Roman" w:hAnsi="Wingdings 2" w:cs="Times New Roman" w:hint="default"/>
        <w:b/>
      </w:rPr>
    </w:lvl>
    <w:lvl w:ilvl="1" w:tplc="E9F02868">
      <w:start w:val="10"/>
      <w:numFmt w:val="bullet"/>
      <w:lvlText w:val=""/>
      <w:lvlJc w:val="left"/>
      <w:pPr>
        <w:tabs>
          <w:tab w:val="num" w:pos="1800"/>
        </w:tabs>
        <w:ind w:left="1800" w:hanging="720"/>
      </w:pPr>
      <w:rPr>
        <w:rFonts w:ascii="Wingdings 2" w:eastAsia="Times New Roman" w:hAnsi="Wingdings 2" w:cs="Times New Roman"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7E24B7"/>
    <w:multiLevelType w:val="hybridMultilevel"/>
    <w:tmpl w:val="958EDC68"/>
    <w:lvl w:ilvl="0" w:tplc="E9F02868">
      <w:start w:val="10"/>
      <w:numFmt w:val="bullet"/>
      <w:lvlText w:val=""/>
      <w:lvlJc w:val="left"/>
      <w:pPr>
        <w:tabs>
          <w:tab w:val="num" w:pos="1080"/>
        </w:tabs>
        <w:ind w:left="1080" w:hanging="720"/>
      </w:pPr>
      <w:rPr>
        <w:rFonts w:ascii="Wingdings 2" w:eastAsia="Times New Roman" w:hAnsi="Wingdings 2" w:cs="Times New Roman" w:hint="default"/>
        <w:b/>
      </w:rPr>
    </w:lvl>
    <w:lvl w:ilvl="1" w:tplc="3F2E4CCA">
      <w:start w:val="1"/>
      <w:numFmt w:val="bullet"/>
      <w:lvlText w:val=""/>
      <w:lvlJc w:val="left"/>
      <w:pPr>
        <w:tabs>
          <w:tab w:val="num" w:pos="1512"/>
        </w:tabs>
        <w:ind w:left="1512" w:hanging="432"/>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E95089"/>
    <w:multiLevelType w:val="hybridMultilevel"/>
    <w:tmpl w:val="E8E64DCA"/>
    <w:lvl w:ilvl="0" w:tplc="E9F02868">
      <w:start w:val="10"/>
      <w:numFmt w:val="bullet"/>
      <w:lvlText w:val=""/>
      <w:lvlJc w:val="left"/>
      <w:pPr>
        <w:tabs>
          <w:tab w:val="num" w:pos="1080"/>
        </w:tabs>
        <w:ind w:left="1080" w:hanging="720"/>
      </w:pPr>
      <w:rPr>
        <w:rFonts w:ascii="Wingdings 2" w:eastAsia="Times New Roman" w:hAnsi="Wingdings 2" w:cs="Times New Roman" w:hint="default"/>
        <w:b/>
      </w:rPr>
    </w:lvl>
    <w:lvl w:ilvl="1" w:tplc="3F2E4CCA">
      <w:start w:val="1"/>
      <w:numFmt w:val="bullet"/>
      <w:lvlText w:val=""/>
      <w:lvlJc w:val="left"/>
      <w:pPr>
        <w:tabs>
          <w:tab w:val="num" w:pos="1512"/>
        </w:tabs>
        <w:ind w:left="1512" w:hanging="432"/>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4C1D8E"/>
    <w:multiLevelType w:val="multilevel"/>
    <w:tmpl w:val="958EDC68"/>
    <w:lvl w:ilvl="0">
      <w:start w:val="10"/>
      <w:numFmt w:val="bullet"/>
      <w:lvlText w:val=""/>
      <w:lvlJc w:val="left"/>
      <w:pPr>
        <w:tabs>
          <w:tab w:val="num" w:pos="1080"/>
        </w:tabs>
        <w:ind w:left="1080" w:hanging="720"/>
      </w:pPr>
      <w:rPr>
        <w:rFonts w:ascii="Wingdings 2" w:eastAsia="Times New Roman" w:hAnsi="Wingdings 2" w:cs="Times New Roman" w:hint="default"/>
        <w:b/>
      </w:rPr>
    </w:lvl>
    <w:lvl w:ilvl="1">
      <w:start w:val="1"/>
      <w:numFmt w:val="bullet"/>
      <w:lvlText w:val=""/>
      <w:lvlJc w:val="left"/>
      <w:pPr>
        <w:tabs>
          <w:tab w:val="num" w:pos="1512"/>
        </w:tabs>
        <w:ind w:left="1512" w:hanging="432"/>
      </w:pPr>
      <w:rPr>
        <w:rFonts w:ascii="Symbol" w:hAnsi="Symbol" w:hint="default"/>
        <w:b/>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981BE8"/>
    <w:multiLevelType w:val="hybridMultilevel"/>
    <w:tmpl w:val="81E48A1C"/>
    <w:lvl w:ilvl="0" w:tplc="3F2E4CCA">
      <w:start w:val="1"/>
      <w:numFmt w:val="bullet"/>
      <w:lvlText w:val=""/>
      <w:lvlJc w:val="left"/>
      <w:pPr>
        <w:tabs>
          <w:tab w:val="num" w:pos="792"/>
        </w:tabs>
        <w:ind w:left="792" w:hanging="432"/>
      </w:pPr>
      <w:rPr>
        <w:rFonts w:ascii="Symbol" w:hAnsi="Symbol" w:hint="default"/>
        <w:b/>
      </w:rPr>
    </w:lvl>
    <w:lvl w:ilvl="1" w:tplc="3F2E4CCA">
      <w:start w:val="1"/>
      <w:numFmt w:val="bullet"/>
      <w:lvlText w:val=""/>
      <w:lvlJc w:val="left"/>
      <w:pPr>
        <w:tabs>
          <w:tab w:val="num" w:pos="1512"/>
        </w:tabs>
        <w:ind w:left="1512" w:hanging="432"/>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B71839"/>
    <w:multiLevelType w:val="hybridMultilevel"/>
    <w:tmpl w:val="D6200D26"/>
    <w:lvl w:ilvl="0" w:tplc="32E6EEE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0C3BF6"/>
    <w:multiLevelType w:val="hybridMultilevel"/>
    <w:tmpl w:val="73BA1B18"/>
    <w:lvl w:ilvl="0" w:tplc="E9F02868">
      <w:start w:val="10"/>
      <w:numFmt w:val="bullet"/>
      <w:lvlText w:val=""/>
      <w:lvlJc w:val="left"/>
      <w:pPr>
        <w:tabs>
          <w:tab w:val="num" w:pos="1080"/>
        </w:tabs>
        <w:ind w:left="1080" w:hanging="720"/>
      </w:pPr>
      <w:rPr>
        <w:rFonts w:ascii="Wingdings 2" w:eastAsia="Times New Roman" w:hAnsi="Wingdings 2" w:cs="Times New Roman" w:hint="default"/>
        <w:b/>
      </w:rPr>
    </w:lvl>
    <w:lvl w:ilvl="1" w:tplc="3F2E4CCA">
      <w:start w:val="1"/>
      <w:numFmt w:val="bullet"/>
      <w:lvlText w:val=""/>
      <w:lvlJc w:val="left"/>
      <w:pPr>
        <w:tabs>
          <w:tab w:val="num" w:pos="1512"/>
        </w:tabs>
        <w:ind w:left="1512" w:hanging="432"/>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BB785D"/>
    <w:multiLevelType w:val="multilevel"/>
    <w:tmpl w:val="806C1666"/>
    <w:lvl w:ilvl="0">
      <w:start w:val="1"/>
      <w:numFmt w:val="bullet"/>
      <w:lvlText w:val=""/>
      <w:lvlJc w:val="left"/>
      <w:pPr>
        <w:tabs>
          <w:tab w:val="num" w:pos="792"/>
        </w:tabs>
        <w:ind w:left="792" w:hanging="432"/>
      </w:pPr>
      <w:rPr>
        <w:rFonts w:ascii="Symbol" w:hAnsi="Symbol" w:hint="default"/>
        <w:b/>
      </w:rPr>
    </w:lvl>
    <w:lvl w:ilvl="1">
      <w:start w:val="1"/>
      <w:numFmt w:val="bullet"/>
      <w:lvlText w:val=""/>
      <w:lvlJc w:val="left"/>
      <w:pPr>
        <w:tabs>
          <w:tab w:val="num" w:pos="1512"/>
        </w:tabs>
        <w:ind w:left="1512" w:hanging="432"/>
      </w:pPr>
      <w:rPr>
        <w:rFonts w:ascii="Symbol" w:hAnsi="Symbol" w:hint="default"/>
        <w:b/>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C84423"/>
    <w:multiLevelType w:val="hybridMultilevel"/>
    <w:tmpl w:val="8786C0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6A0D23"/>
    <w:multiLevelType w:val="hybridMultilevel"/>
    <w:tmpl w:val="357E77EE"/>
    <w:lvl w:ilvl="0" w:tplc="3F2E4CCA">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DA66B47"/>
    <w:multiLevelType w:val="hybridMultilevel"/>
    <w:tmpl w:val="C4C09A68"/>
    <w:lvl w:ilvl="0" w:tplc="3F2E4CCA">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6970BD1"/>
    <w:multiLevelType w:val="hybridMultilevel"/>
    <w:tmpl w:val="EFA2CF86"/>
    <w:lvl w:ilvl="0" w:tplc="E8AE0FB2">
      <w:start w:val="1"/>
      <w:numFmt w:val="bullet"/>
      <w:lvlText w:val=""/>
      <w:lvlJc w:val="left"/>
      <w:pPr>
        <w:tabs>
          <w:tab w:val="num" w:pos="360"/>
        </w:tabs>
        <w:ind w:left="360" w:hanging="360"/>
      </w:pPr>
      <w:rPr>
        <w:rFonts w:ascii="Symbol" w:hAnsi="Symbol" w:hint="default"/>
        <w:sz w:val="22"/>
      </w:rPr>
    </w:lvl>
    <w:lvl w:ilvl="1" w:tplc="E39690F8">
      <w:start w:val="1"/>
      <w:numFmt w:val="bullet"/>
      <w:lvlText w:val=""/>
      <w:lvlJc w:val="left"/>
      <w:pPr>
        <w:tabs>
          <w:tab w:val="num" w:pos="1440"/>
        </w:tabs>
        <w:ind w:left="1440" w:hanging="360"/>
      </w:pPr>
      <w:rPr>
        <w:rFonts w:ascii="Symbol" w:hAnsi="Symbol" w:hint="default"/>
        <w:color w:val="auto"/>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6CC7FD6"/>
    <w:multiLevelType w:val="multilevel"/>
    <w:tmpl w:val="33D24CCC"/>
    <w:lvl w:ilvl="0">
      <w:start w:val="1"/>
      <w:numFmt w:val="bullet"/>
      <w:lvlText w:val=""/>
      <w:lvlJc w:val="left"/>
      <w:pPr>
        <w:tabs>
          <w:tab w:val="num" w:pos="720"/>
        </w:tabs>
        <w:ind w:left="720" w:hanging="360"/>
      </w:pPr>
      <w:rPr>
        <w:rFonts w:ascii="Symbol" w:hAnsi="Symbol" w:hint="default"/>
        <w:b/>
      </w:rPr>
    </w:lvl>
    <w:lvl w:ilvl="1">
      <w:start w:val="1"/>
      <w:numFmt w:val="bullet"/>
      <w:lvlText w:val=""/>
      <w:lvlJc w:val="left"/>
      <w:pPr>
        <w:tabs>
          <w:tab w:val="num" w:pos="1512"/>
        </w:tabs>
        <w:ind w:left="1512" w:hanging="432"/>
      </w:pPr>
      <w:rPr>
        <w:rFonts w:ascii="Symbol" w:hAnsi="Symbol" w:hint="default"/>
        <w:b/>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282A47"/>
    <w:multiLevelType w:val="hybridMultilevel"/>
    <w:tmpl w:val="56A675D6"/>
    <w:lvl w:ilvl="0" w:tplc="F8CC3AA4">
      <w:start w:val="1"/>
      <w:numFmt w:val="bullet"/>
      <w:pStyle w:val="Level1Bullet"/>
      <w:lvlText w:val=""/>
      <w:lvlJc w:val="left"/>
      <w:pPr>
        <w:tabs>
          <w:tab w:val="num" w:pos="1440"/>
        </w:tabs>
        <w:ind w:left="1440" w:hanging="72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71E09DE"/>
    <w:multiLevelType w:val="multilevel"/>
    <w:tmpl w:val="BAAE2DB8"/>
    <w:lvl w:ilvl="0">
      <w:start w:val="1"/>
      <w:numFmt w:val="bullet"/>
      <w:lvlText w:val=""/>
      <w:lvlJc w:val="left"/>
      <w:pPr>
        <w:tabs>
          <w:tab w:val="num" w:pos="360"/>
        </w:tabs>
        <w:ind w:left="360" w:hanging="360"/>
      </w:pPr>
      <w:rPr>
        <w:rFonts w:ascii="Symbol" w:hAnsi="Symbol"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78E5D73"/>
    <w:multiLevelType w:val="hybridMultilevel"/>
    <w:tmpl w:val="244279DA"/>
    <w:lvl w:ilvl="0" w:tplc="39E6897C">
      <w:start w:val="1"/>
      <w:numFmt w:val="bullet"/>
      <w:pStyle w:val="Level1BulletChar"/>
      <w:lvlText w:val=""/>
      <w:lvlJc w:val="left"/>
      <w:pPr>
        <w:tabs>
          <w:tab w:val="num" w:pos="1440"/>
        </w:tabs>
        <w:ind w:left="1440" w:hanging="72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CF10B01"/>
    <w:multiLevelType w:val="hybridMultilevel"/>
    <w:tmpl w:val="AB80EA7A"/>
    <w:lvl w:ilvl="0" w:tplc="3F2E4CCA">
      <w:start w:val="1"/>
      <w:numFmt w:val="bullet"/>
      <w:lvlText w:val=""/>
      <w:lvlJc w:val="left"/>
      <w:pPr>
        <w:tabs>
          <w:tab w:val="num" w:pos="792"/>
        </w:tabs>
        <w:ind w:left="792" w:hanging="432"/>
      </w:pPr>
      <w:rPr>
        <w:rFonts w:ascii="Symbol" w:hAnsi="Symbol" w:hint="default"/>
        <w:b/>
      </w:rPr>
    </w:lvl>
    <w:lvl w:ilvl="1" w:tplc="3F2E4CCA">
      <w:start w:val="1"/>
      <w:numFmt w:val="bullet"/>
      <w:lvlText w:val=""/>
      <w:lvlJc w:val="left"/>
      <w:pPr>
        <w:tabs>
          <w:tab w:val="num" w:pos="1512"/>
        </w:tabs>
        <w:ind w:left="1512" w:hanging="432"/>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E0141A2"/>
    <w:multiLevelType w:val="hybridMultilevel"/>
    <w:tmpl w:val="080C1974"/>
    <w:lvl w:ilvl="0" w:tplc="04090001">
      <w:start w:val="1"/>
      <w:numFmt w:val="bullet"/>
      <w:lvlText w:val=""/>
      <w:lvlJc w:val="left"/>
      <w:pPr>
        <w:tabs>
          <w:tab w:val="num" w:pos="720"/>
        </w:tabs>
        <w:ind w:left="720" w:hanging="360"/>
      </w:pPr>
      <w:rPr>
        <w:rFonts w:ascii="Symbol" w:hAnsi="Symbol" w:hint="default"/>
      </w:rPr>
    </w:lvl>
    <w:lvl w:ilvl="1" w:tplc="E9F02868">
      <w:start w:val="10"/>
      <w:numFmt w:val="bullet"/>
      <w:lvlText w:val=""/>
      <w:lvlJc w:val="left"/>
      <w:pPr>
        <w:tabs>
          <w:tab w:val="num" w:pos="1800"/>
        </w:tabs>
        <w:ind w:left="1800" w:hanging="720"/>
      </w:pPr>
      <w:rPr>
        <w:rFonts w:ascii="Wingdings 2" w:eastAsia="Times New Roman" w:hAnsi="Wingdings 2" w:cs="Times New Roman"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7136D9"/>
    <w:multiLevelType w:val="hybridMultilevel"/>
    <w:tmpl w:val="83AA865C"/>
    <w:lvl w:ilvl="0" w:tplc="1D28CDDE">
      <w:numFmt w:val="bullet"/>
      <w:pStyle w:val="Level2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204214A"/>
    <w:multiLevelType w:val="hybridMultilevel"/>
    <w:tmpl w:val="BE6A7148"/>
    <w:lvl w:ilvl="0" w:tplc="E39690F8">
      <w:start w:val="1"/>
      <w:numFmt w:val="bullet"/>
      <w:lvlText w:val=""/>
      <w:lvlJc w:val="left"/>
      <w:pPr>
        <w:tabs>
          <w:tab w:val="num" w:pos="720"/>
        </w:tabs>
        <w:ind w:left="720" w:hanging="360"/>
      </w:pPr>
      <w:rPr>
        <w:rFonts w:ascii="Symbol" w:hAnsi="Symbol" w:hint="default"/>
        <w:b/>
        <w:color w:val="auto"/>
      </w:rPr>
    </w:lvl>
    <w:lvl w:ilvl="1" w:tplc="3F2E4CCA">
      <w:start w:val="1"/>
      <w:numFmt w:val="bullet"/>
      <w:lvlText w:val=""/>
      <w:lvlJc w:val="left"/>
      <w:pPr>
        <w:tabs>
          <w:tab w:val="num" w:pos="1512"/>
        </w:tabs>
        <w:ind w:left="1512" w:hanging="432"/>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3B92886"/>
    <w:multiLevelType w:val="hybridMultilevel"/>
    <w:tmpl w:val="A3988930"/>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3" w15:restartNumberingAfterBreak="0">
    <w:nsid w:val="54C00A2F"/>
    <w:multiLevelType w:val="hybridMultilevel"/>
    <w:tmpl w:val="37A659E4"/>
    <w:lvl w:ilvl="0" w:tplc="04090001">
      <w:start w:val="1"/>
      <w:numFmt w:val="bullet"/>
      <w:lvlText w:val=""/>
      <w:lvlJc w:val="left"/>
      <w:pPr>
        <w:tabs>
          <w:tab w:val="num" w:pos="720"/>
        </w:tabs>
        <w:ind w:left="720" w:hanging="360"/>
      </w:pPr>
      <w:rPr>
        <w:rFonts w:ascii="Symbol" w:hAnsi="Symbol" w:hint="default"/>
        <w:b/>
      </w:rPr>
    </w:lvl>
    <w:lvl w:ilvl="1" w:tplc="3F2E4CCA">
      <w:start w:val="1"/>
      <w:numFmt w:val="bullet"/>
      <w:lvlText w:val=""/>
      <w:lvlJc w:val="left"/>
      <w:pPr>
        <w:tabs>
          <w:tab w:val="num" w:pos="1512"/>
        </w:tabs>
        <w:ind w:left="1512" w:hanging="432"/>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5427CB8"/>
    <w:multiLevelType w:val="hybridMultilevel"/>
    <w:tmpl w:val="BAAE2DB8"/>
    <w:lvl w:ilvl="0" w:tplc="E8AE0FB2">
      <w:start w:val="1"/>
      <w:numFmt w:val="bullet"/>
      <w:lvlText w:val=""/>
      <w:lvlJc w:val="left"/>
      <w:pPr>
        <w:tabs>
          <w:tab w:val="num" w:pos="360"/>
        </w:tabs>
        <w:ind w:left="360" w:hanging="360"/>
      </w:pPr>
      <w:rPr>
        <w:rFonts w:ascii="Symbol" w:hAnsi="Symbol" w:hint="default"/>
        <w:sz w:val="22"/>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B16355E"/>
    <w:multiLevelType w:val="multilevel"/>
    <w:tmpl w:val="681C948E"/>
    <w:lvl w:ilvl="0">
      <w:start w:val="1"/>
      <w:numFmt w:val="bullet"/>
      <w:lvlText w:val=""/>
      <w:lvlJc w:val="left"/>
      <w:pPr>
        <w:tabs>
          <w:tab w:val="num" w:pos="792"/>
        </w:tabs>
        <w:ind w:left="792" w:hanging="432"/>
      </w:pPr>
      <w:rPr>
        <w:rFonts w:ascii="Symbol" w:hAnsi="Symbol" w:hint="default"/>
        <w:b/>
      </w:rPr>
    </w:lvl>
    <w:lvl w:ilvl="1">
      <w:start w:val="1"/>
      <w:numFmt w:val="bullet"/>
      <w:lvlText w:val=""/>
      <w:lvlJc w:val="left"/>
      <w:pPr>
        <w:tabs>
          <w:tab w:val="num" w:pos="1512"/>
        </w:tabs>
        <w:ind w:left="1512" w:hanging="432"/>
      </w:pPr>
      <w:rPr>
        <w:rFonts w:ascii="Symbol" w:hAnsi="Symbol" w:hint="default"/>
        <w:b/>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B621A20"/>
    <w:multiLevelType w:val="multilevel"/>
    <w:tmpl w:val="1D825954"/>
    <w:lvl w:ilvl="0">
      <w:start w:val="10"/>
      <w:numFmt w:val="bullet"/>
      <w:lvlText w:val=""/>
      <w:lvlJc w:val="left"/>
      <w:pPr>
        <w:tabs>
          <w:tab w:val="num" w:pos="1080"/>
        </w:tabs>
        <w:ind w:left="1080" w:hanging="720"/>
      </w:pPr>
      <w:rPr>
        <w:rFonts w:ascii="Wingdings 2" w:eastAsia="Times New Roman" w:hAnsi="Wingdings 2" w:cs="Times New Roman" w:hint="default"/>
        <w:b/>
      </w:rPr>
    </w:lvl>
    <w:lvl w:ilvl="1">
      <w:start w:val="1"/>
      <w:numFmt w:val="bullet"/>
      <w:lvlText w:val=""/>
      <w:lvlJc w:val="left"/>
      <w:pPr>
        <w:tabs>
          <w:tab w:val="num" w:pos="1512"/>
        </w:tabs>
        <w:ind w:left="1512" w:hanging="432"/>
      </w:pPr>
      <w:rPr>
        <w:rFonts w:ascii="Symbol" w:hAnsi="Symbol" w:hint="default"/>
        <w:b/>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C9D3AC7"/>
    <w:multiLevelType w:val="hybridMultilevel"/>
    <w:tmpl w:val="33D24CCC"/>
    <w:lvl w:ilvl="0" w:tplc="04090001">
      <w:start w:val="1"/>
      <w:numFmt w:val="bullet"/>
      <w:lvlText w:val=""/>
      <w:lvlJc w:val="left"/>
      <w:pPr>
        <w:tabs>
          <w:tab w:val="num" w:pos="720"/>
        </w:tabs>
        <w:ind w:left="720" w:hanging="360"/>
      </w:pPr>
      <w:rPr>
        <w:rFonts w:ascii="Symbol" w:hAnsi="Symbol" w:hint="default"/>
        <w:b/>
      </w:rPr>
    </w:lvl>
    <w:lvl w:ilvl="1" w:tplc="3F2E4CCA">
      <w:start w:val="1"/>
      <w:numFmt w:val="bullet"/>
      <w:lvlText w:val=""/>
      <w:lvlJc w:val="left"/>
      <w:pPr>
        <w:tabs>
          <w:tab w:val="num" w:pos="1512"/>
        </w:tabs>
        <w:ind w:left="1512" w:hanging="432"/>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0B67149"/>
    <w:multiLevelType w:val="hybridMultilevel"/>
    <w:tmpl w:val="33360378"/>
    <w:lvl w:ilvl="0" w:tplc="3F2E4CCA">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2A0670E"/>
    <w:multiLevelType w:val="hybridMultilevel"/>
    <w:tmpl w:val="E6FCF07E"/>
    <w:lvl w:ilvl="0" w:tplc="3F2E4CCA">
      <w:start w:val="1"/>
      <w:numFmt w:val="bullet"/>
      <w:lvlText w:val=""/>
      <w:lvlJc w:val="left"/>
      <w:pPr>
        <w:tabs>
          <w:tab w:val="num" w:pos="792"/>
        </w:tabs>
        <w:ind w:left="792" w:hanging="432"/>
      </w:pPr>
      <w:rPr>
        <w:rFonts w:ascii="Symbol" w:hAnsi="Symbol" w:hint="default"/>
        <w:b/>
      </w:rPr>
    </w:lvl>
    <w:lvl w:ilvl="1" w:tplc="3F2E4CCA">
      <w:start w:val="1"/>
      <w:numFmt w:val="bullet"/>
      <w:lvlText w:val=""/>
      <w:lvlJc w:val="left"/>
      <w:pPr>
        <w:tabs>
          <w:tab w:val="num" w:pos="1512"/>
        </w:tabs>
        <w:ind w:left="1512" w:hanging="432"/>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3895803"/>
    <w:multiLevelType w:val="hybridMultilevel"/>
    <w:tmpl w:val="8A3462F2"/>
    <w:lvl w:ilvl="0" w:tplc="3F2E4CCA">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4531BD7"/>
    <w:multiLevelType w:val="hybridMultilevel"/>
    <w:tmpl w:val="A62437A6"/>
    <w:lvl w:ilvl="0" w:tplc="3F2E4CCA">
      <w:start w:val="1"/>
      <w:numFmt w:val="bullet"/>
      <w:lvlText w:val=""/>
      <w:lvlJc w:val="left"/>
      <w:pPr>
        <w:tabs>
          <w:tab w:val="num" w:pos="792"/>
        </w:tabs>
        <w:ind w:left="792" w:hanging="432"/>
      </w:pPr>
      <w:rPr>
        <w:rFonts w:ascii="Symbol" w:hAnsi="Symbol" w:hint="default"/>
        <w:b/>
      </w:rPr>
    </w:lvl>
    <w:lvl w:ilvl="1" w:tplc="3F2E4CCA">
      <w:start w:val="1"/>
      <w:numFmt w:val="bullet"/>
      <w:lvlText w:val=""/>
      <w:lvlJc w:val="left"/>
      <w:pPr>
        <w:tabs>
          <w:tab w:val="num" w:pos="1512"/>
        </w:tabs>
        <w:ind w:left="1512" w:hanging="432"/>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5B46AA5"/>
    <w:multiLevelType w:val="hybridMultilevel"/>
    <w:tmpl w:val="BD8068DC"/>
    <w:lvl w:ilvl="0" w:tplc="985A49EE">
      <w:start w:val="5"/>
      <w:numFmt w:val="bullet"/>
      <w:lvlText w:val=""/>
      <w:lvlJc w:val="left"/>
      <w:pPr>
        <w:tabs>
          <w:tab w:val="num" w:pos="1800"/>
        </w:tabs>
        <w:ind w:left="1800" w:hanging="720"/>
      </w:pPr>
      <w:rPr>
        <w:rFonts w:ascii="Wingdings" w:eastAsia="Times New Roman" w:hAnsi="Wingdings" w:cs="Times New Roman" w:hint="default"/>
        <w:i w:val="0"/>
        <w:sz w:val="44"/>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682531EB"/>
    <w:multiLevelType w:val="hybridMultilevel"/>
    <w:tmpl w:val="741CB6CA"/>
    <w:lvl w:ilvl="0" w:tplc="04090001">
      <w:start w:val="1"/>
      <w:numFmt w:val="bullet"/>
      <w:lvlText w:val=""/>
      <w:lvlJc w:val="left"/>
      <w:pPr>
        <w:tabs>
          <w:tab w:val="num" w:pos="720"/>
        </w:tabs>
        <w:ind w:left="720" w:hanging="360"/>
      </w:pPr>
      <w:rPr>
        <w:rFonts w:ascii="Symbol" w:hAnsi="Symbol" w:hint="default"/>
        <w:b/>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87F2285"/>
    <w:multiLevelType w:val="hybridMultilevel"/>
    <w:tmpl w:val="1C5A1582"/>
    <w:lvl w:ilvl="0" w:tplc="3F2E4CCA">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B4B58E3"/>
    <w:multiLevelType w:val="hybridMultilevel"/>
    <w:tmpl w:val="0A4661EA"/>
    <w:lvl w:ilvl="0" w:tplc="E9F02868">
      <w:start w:val="10"/>
      <w:numFmt w:val="bullet"/>
      <w:lvlText w:val=""/>
      <w:lvlJc w:val="left"/>
      <w:pPr>
        <w:tabs>
          <w:tab w:val="num" w:pos="1080"/>
        </w:tabs>
        <w:ind w:left="1080" w:hanging="720"/>
      </w:pPr>
      <w:rPr>
        <w:rFonts w:ascii="Wingdings 2" w:eastAsia="Times New Roman" w:hAnsi="Wingdings 2" w:cs="Times New Roman" w:hint="default"/>
        <w:b/>
      </w:rPr>
    </w:lvl>
    <w:lvl w:ilvl="1" w:tplc="04090001">
      <w:start w:val="1"/>
      <w:numFmt w:val="bullet"/>
      <w:lvlText w:val=""/>
      <w:lvlJc w:val="left"/>
      <w:pPr>
        <w:tabs>
          <w:tab w:val="num" w:pos="1440"/>
        </w:tabs>
        <w:ind w:left="1440" w:hanging="360"/>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D827387"/>
    <w:multiLevelType w:val="multilevel"/>
    <w:tmpl w:val="E6FCF07E"/>
    <w:lvl w:ilvl="0">
      <w:start w:val="1"/>
      <w:numFmt w:val="bullet"/>
      <w:lvlText w:val=""/>
      <w:lvlJc w:val="left"/>
      <w:pPr>
        <w:tabs>
          <w:tab w:val="num" w:pos="792"/>
        </w:tabs>
        <w:ind w:left="792" w:hanging="432"/>
      </w:pPr>
      <w:rPr>
        <w:rFonts w:ascii="Symbol" w:hAnsi="Symbol" w:hint="default"/>
        <w:b/>
      </w:rPr>
    </w:lvl>
    <w:lvl w:ilvl="1">
      <w:start w:val="1"/>
      <w:numFmt w:val="bullet"/>
      <w:lvlText w:val=""/>
      <w:lvlJc w:val="left"/>
      <w:pPr>
        <w:tabs>
          <w:tab w:val="num" w:pos="1512"/>
        </w:tabs>
        <w:ind w:left="1512" w:hanging="432"/>
      </w:pPr>
      <w:rPr>
        <w:rFonts w:ascii="Symbol" w:hAnsi="Symbol" w:hint="default"/>
        <w:b/>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E8527C8"/>
    <w:multiLevelType w:val="hybridMultilevel"/>
    <w:tmpl w:val="7BE69230"/>
    <w:lvl w:ilvl="0" w:tplc="374EF6C4">
      <w:numFmt w:val="bullet"/>
      <w:lvlText w:val=""/>
      <w:lvlJc w:val="left"/>
      <w:pPr>
        <w:tabs>
          <w:tab w:val="num" w:pos="1440"/>
        </w:tabs>
        <w:ind w:left="1440" w:hanging="360"/>
      </w:pPr>
      <w:rPr>
        <w:rFonts w:ascii="Wingdings" w:eastAsia="Times New Roman" w:hAnsi="Wingdings" w:cs="Times New Roman" w:hint="default"/>
        <w:i w:val="0"/>
        <w:sz w:val="44"/>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8" w15:restartNumberingAfterBreak="0">
    <w:nsid w:val="72284A00"/>
    <w:multiLevelType w:val="hybridMultilevel"/>
    <w:tmpl w:val="3E2212D0"/>
    <w:lvl w:ilvl="0" w:tplc="E9F02868">
      <w:start w:val="10"/>
      <w:numFmt w:val="bullet"/>
      <w:lvlText w:val=""/>
      <w:lvlJc w:val="left"/>
      <w:pPr>
        <w:tabs>
          <w:tab w:val="num" w:pos="1080"/>
        </w:tabs>
        <w:ind w:left="1080" w:hanging="720"/>
      </w:pPr>
      <w:rPr>
        <w:rFonts w:ascii="Wingdings 2" w:eastAsia="Times New Roman" w:hAnsi="Wingdings 2" w:cs="Times New Roman" w:hint="default"/>
        <w:b/>
      </w:rPr>
    </w:lvl>
    <w:lvl w:ilvl="1" w:tplc="E9F02868">
      <w:start w:val="10"/>
      <w:numFmt w:val="bullet"/>
      <w:lvlText w:val=""/>
      <w:lvlJc w:val="left"/>
      <w:pPr>
        <w:tabs>
          <w:tab w:val="num" w:pos="1800"/>
        </w:tabs>
        <w:ind w:left="1800" w:hanging="720"/>
      </w:pPr>
      <w:rPr>
        <w:rFonts w:ascii="Wingdings 2" w:eastAsia="Times New Roman" w:hAnsi="Wingdings 2" w:cs="Times New Roman"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2BB48C9"/>
    <w:multiLevelType w:val="hybridMultilevel"/>
    <w:tmpl w:val="1D825954"/>
    <w:lvl w:ilvl="0" w:tplc="E9F02868">
      <w:start w:val="10"/>
      <w:numFmt w:val="bullet"/>
      <w:lvlText w:val=""/>
      <w:lvlJc w:val="left"/>
      <w:pPr>
        <w:tabs>
          <w:tab w:val="num" w:pos="1080"/>
        </w:tabs>
        <w:ind w:left="1080" w:hanging="720"/>
      </w:pPr>
      <w:rPr>
        <w:rFonts w:ascii="Wingdings 2" w:eastAsia="Times New Roman" w:hAnsi="Wingdings 2" w:cs="Times New Roman" w:hint="default"/>
        <w:b/>
      </w:rPr>
    </w:lvl>
    <w:lvl w:ilvl="1" w:tplc="3F2E4CCA">
      <w:start w:val="1"/>
      <w:numFmt w:val="bullet"/>
      <w:lvlText w:val=""/>
      <w:lvlJc w:val="left"/>
      <w:pPr>
        <w:tabs>
          <w:tab w:val="num" w:pos="1512"/>
        </w:tabs>
        <w:ind w:left="1512" w:hanging="432"/>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9A503B1"/>
    <w:multiLevelType w:val="multilevel"/>
    <w:tmpl w:val="AFF00366"/>
    <w:lvl w:ilvl="0">
      <w:start w:val="1"/>
      <w:numFmt w:val="bullet"/>
      <w:lvlText w:val=""/>
      <w:lvlJc w:val="left"/>
      <w:pPr>
        <w:tabs>
          <w:tab w:val="num" w:pos="720"/>
        </w:tabs>
        <w:ind w:left="720" w:hanging="360"/>
      </w:pPr>
      <w:rPr>
        <w:rFonts w:ascii="Symbol" w:hAnsi="Symbol" w:hint="default"/>
        <w:b/>
      </w:rPr>
    </w:lvl>
    <w:lvl w:ilvl="1">
      <w:start w:val="1"/>
      <w:numFmt w:val="bullet"/>
      <w:lvlText w:val=""/>
      <w:lvlJc w:val="left"/>
      <w:pPr>
        <w:tabs>
          <w:tab w:val="num" w:pos="1512"/>
        </w:tabs>
        <w:ind w:left="1512" w:hanging="432"/>
      </w:pPr>
      <w:rPr>
        <w:rFonts w:ascii="Symbol" w:hAnsi="Symbol" w:hint="default"/>
        <w:b/>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B302BCB"/>
    <w:multiLevelType w:val="hybridMultilevel"/>
    <w:tmpl w:val="5E60DFB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DA20494"/>
    <w:multiLevelType w:val="hybridMultilevel"/>
    <w:tmpl w:val="806C1666"/>
    <w:lvl w:ilvl="0" w:tplc="3F2E4CCA">
      <w:start w:val="1"/>
      <w:numFmt w:val="bullet"/>
      <w:lvlText w:val=""/>
      <w:lvlJc w:val="left"/>
      <w:pPr>
        <w:tabs>
          <w:tab w:val="num" w:pos="792"/>
        </w:tabs>
        <w:ind w:left="792" w:hanging="432"/>
      </w:pPr>
      <w:rPr>
        <w:rFonts w:ascii="Symbol" w:hAnsi="Symbol" w:hint="default"/>
        <w:b/>
      </w:rPr>
    </w:lvl>
    <w:lvl w:ilvl="1" w:tplc="3F2E4CCA">
      <w:start w:val="1"/>
      <w:numFmt w:val="bullet"/>
      <w:lvlText w:val=""/>
      <w:lvlJc w:val="left"/>
      <w:pPr>
        <w:tabs>
          <w:tab w:val="num" w:pos="1512"/>
        </w:tabs>
        <w:ind w:left="1512" w:hanging="432"/>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58014667">
    <w:abstractNumId w:val="8"/>
  </w:num>
  <w:num w:numId="2" w16cid:durableId="155150296">
    <w:abstractNumId w:val="38"/>
  </w:num>
  <w:num w:numId="3" w16cid:durableId="489175234">
    <w:abstractNumId w:val="4"/>
  </w:num>
  <w:num w:numId="4" w16cid:durableId="597324006">
    <w:abstractNumId w:val="3"/>
  </w:num>
  <w:num w:numId="5" w16cid:durableId="134374009">
    <w:abstractNumId w:val="17"/>
  </w:num>
  <w:num w:numId="6" w16cid:durableId="2031103523">
    <w:abstractNumId w:val="35"/>
  </w:num>
  <w:num w:numId="7" w16cid:durableId="572665328">
    <w:abstractNumId w:val="41"/>
  </w:num>
  <w:num w:numId="8" w16cid:durableId="146629367">
    <w:abstractNumId w:val="39"/>
  </w:num>
  <w:num w:numId="9" w16cid:durableId="1789086512">
    <w:abstractNumId w:val="0"/>
  </w:num>
  <w:num w:numId="10" w16cid:durableId="1199008543">
    <w:abstractNumId w:val="15"/>
  </w:num>
  <w:num w:numId="11" w16cid:durableId="1187133010">
    <w:abstractNumId w:val="2"/>
  </w:num>
  <w:num w:numId="12" w16cid:durableId="406076574">
    <w:abstractNumId w:val="19"/>
  </w:num>
  <w:num w:numId="13" w16cid:durableId="1076244375">
    <w:abstractNumId w:val="20"/>
  </w:num>
  <w:num w:numId="14" w16cid:durableId="1623345003">
    <w:abstractNumId w:val="7"/>
  </w:num>
  <w:num w:numId="15" w16cid:durableId="411508967">
    <w:abstractNumId w:val="29"/>
  </w:num>
  <w:num w:numId="16" w16cid:durableId="2017416537">
    <w:abstractNumId w:val="30"/>
  </w:num>
  <w:num w:numId="17" w16cid:durableId="1845633309">
    <w:abstractNumId w:val="18"/>
  </w:num>
  <w:num w:numId="18" w16cid:durableId="2110470679">
    <w:abstractNumId w:val="5"/>
  </w:num>
  <w:num w:numId="19" w16cid:durableId="1286349766">
    <w:abstractNumId w:val="6"/>
  </w:num>
  <w:num w:numId="20" w16cid:durableId="647438990">
    <w:abstractNumId w:val="28"/>
  </w:num>
  <w:num w:numId="21" w16cid:durableId="1536313124">
    <w:abstractNumId w:val="11"/>
  </w:num>
  <w:num w:numId="22" w16cid:durableId="2067490906">
    <w:abstractNumId w:val="12"/>
  </w:num>
  <w:num w:numId="23" w16cid:durableId="596712755">
    <w:abstractNumId w:val="34"/>
  </w:num>
  <w:num w:numId="24" w16cid:durableId="1951861671">
    <w:abstractNumId w:val="26"/>
  </w:num>
  <w:num w:numId="25" w16cid:durableId="1207328094">
    <w:abstractNumId w:val="31"/>
  </w:num>
  <w:num w:numId="26" w16cid:durableId="929972196">
    <w:abstractNumId w:val="25"/>
  </w:num>
  <w:num w:numId="27" w16cid:durableId="1214852941">
    <w:abstractNumId w:val="1"/>
  </w:num>
  <w:num w:numId="28" w16cid:durableId="1721323662">
    <w:abstractNumId w:val="36"/>
  </w:num>
  <w:num w:numId="29" w16cid:durableId="235748983">
    <w:abstractNumId w:val="27"/>
  </w:num>
  <w:num w:numId="30" w16cid:durableId="401218095">
    <w:abstractNumId w:val="14"/>
  </w:num>
  <w:num w:numId="31" w16cid:durableId="1165823184">
    <w:abstractNumId w:val="42"/>
  </w:num>
  <w:num w:numId="32" w16cid:durableId="1191257269">
    <w:abstractNumId w:val="9"/>
  </w:num>
  <w:num w:numId="33" w16cid:durableId="1899631019">
    <w:abstractNumId w:val="23"/>
  </w:num>
  <w:num w:numId="34" w16cid:durableId="306858187">
    <w:abstractNumId w:val="40"/>
  </w:num>
  <w:num w:numId="35" w16cid:durableId="1655640621">
    <w:abstractNumId w:val="21"/>
  </w:num>
  <w:num w:numId="36" w16cid:durableId="1904171324">
    <w:abstractNumId w:val="33"/>
  </w:num>
  <w:num w:numId="37" w16cid:durableId="434834857">
    <w:abstractNumId w:val="15"/>
  </w:num>
  <w:num w:numId="38" w16cid:durableId="799036014">
    <w:abstractNumId w:val="20"/>
  </w:num>
  <w:num w:numId="39" w16cid:durableId="270092282">
    <w:abstractNumId w:val="37"/>
  </w:num>
  <w:num w:numId="40" w16cid:durableId="1958751598">
    <w:abstractNumId w:val="10"/>
  </w:num>
  <w:num w:numId="41" w16cid:durableId="391734517">
    <w:abstractNumId w:val="32"/>
  </w:num>
  <w:num w:numId="42" w16cid:durableId="1754543998">
    <w:abstractNumId w:val="22"/>
  </w:num>
  <w:num w:numId="43" w16cid:durableId="456527307">
    <w:abstractNumId w:val="24"/>
  </w:num>
  <w:num w:numId="44" w16cid:durableId="1569531947">
    <w:abstractNumId w:val="16"/>
  </w:num>
  <w:num w:numId="45" w16cid:durableId="59559626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ShadeFormData/>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34665"/>
    <w:rsid w:val="00011823"/>
    <w:rsid w:val="00012D34"/>
    <w:rsid w:val="00015E92"/>
    <w:rsid w:val="00016BC3"/>
    <w:rsid w:val="00016CBD"/>
    <w:rsid w:val="0003189F"/>
    <w:rsid w:val="0003268A"/>
    <w:rsid w:val="000471CF"/>
    <w:rsid w:val="000473ED"/>
    <w:rsid w:val="00085BCA"/>
    <w:rsid w:val="000C57E0"/>
    <w:rsid w:val="000D1D78"/>
    <w:rsid w:val="000E1B5A"/>
    <w:rsid w:val="00123EE5"/>
    <w:rsid w:val="00146981"/>
    <w:rsid w:val="00151478"/>
    <w:rsid w:val="00154293"/>
    <w:rsid w:val="001676AA"/>
    <w:rsid w:val="001743AF"/>
    <w:rsid w:val="0017596A"/>
    <w:rsid w:val="001B7096"/>
    <w:rsid w:val="001C1370"/>
    <w:rsid w:val="001D2381"/>
    <w:rsid w:val="0022258B"/>
    <w:rsid w:val="00237CBC"/>
    <w:rsid w:val="00291800"/>
    <w:rsid w:val="00297FE4"/>
    <w:rsid w:val="002A54C4"/>
    <w:rsid w:val="002B081E"/>
    <w:rsid w:val="002C1DA2"/>
    <w:rsid w:val="002F14B4"/>
    <w:rsid w:val="003022C3"/>
    <w:rsid w:val="00331825"/>
    <w:rsid w:val="003440EC"/>
    <w:rsid w:val="0035781E"/>
    <w:rsid w:val="00361904"/>
    <w:rsid w:val="00366518"/>
    <w:rsid w:val="00386CD3"/>
    <w:rsid w:val="0039016B"/>
    <w:rsid w:val="00391F8A"/>
    <w:rsid w:val="003A0659"/>
    <w:rsid w:val="003A3DC1"/>
    <w:rsid w:val="003D7AB3"/>
    <w:rsid w:val="00404B0F"/>
    <w:rsid w:val="00407D44"/>
    <w:rsid w:val="004164D2"/>
    <w:rsid w:val="00423329"/>
    <w:rsid w:val="0042683F"/>
    <w:rsid w:val="00460B39"/>
    <w:rsid w:val="00465788"/>
    <w:rsid w:val="00474829"/>
    <w:rsid w:val="00475544"/>
    <w:rsid w:val="004862D5"/>
    <w:rsid w:val="00492BC3"/>
    <w:rsid w:val="004A3E70"/>
    <w:rsid w:val="004B1772"/>
    <w:rsid w:val="004C23C0"/>
    <w:rsid w:val="004C488F"/>
    <w:rsid w:val="004D153E"/>
    <w:rsid w:val="004F4CE7"/>
    <w:rsid w:val="00502D40"/>
    <w:rsid w:val="00514106"/>
    <w:rsid w:val="00516E70"/>
    <w:rsid w:val="005226BA"/>
    <w:rsid w:val="00555CF3"/>
    <w:rsid w:val="00582DAC"/>
    <w:rsid w:val="00585778"/>
    <w:rsid w:val="0059737D"/>
    <w:rsid w:val="005E6454"/>
    <w:rsid w:val="00603306"/>
    <w:rsid w:val="00604BBF"/>
    <w:rsid w:val="00607C56"/>
    <w:rsid w:val="00625E5E"/>
    <w:rsid w:val="00627616"/>
    <w:rsid w:val="00631684"/>
    <w:rsid w:val="006363F2"/>
    <w:rsid w:val="0065746F"/>
    <w:rsid w:val="006577ED"/>
    <w:rsid w:val="0066681A"/>
    <w:rsid w:val="006701EC"/>
    <w:rsid w:val="006741F9"/>
    <w:rsid w:val="00676A84"/>
    <w:rsid w:val="00685322"/>
    <w:rsid w:val="00694F67"/>
    <w:rsid w:val="006A7DB5"/>
    <w:rsid w:val="006B00EB"/>
    <w:rsid w:val="006E4CD6"/>
    <w:rsid w:val="006E6183"/>
    <w:rsid w:val="006E6F97"/>
    <w:rsid w:val="00716FC1"/>
    <w:rsid w:val="00740171"/>
    <w:rsid w:val="00765698"/>
    <w:rsid w:val="0079382A"/>
    <w:rsid w:val="007A5985"/>
    <w:rsid w:val="007D0340"/>
    <w:rsid w:val="007F3DE9"/>
    <w:rsid w:val="008070CB"/>
    <w:rsid w:val="00817D47"/>
    <w:rsid w:val="00826B4E"/>
    <w:rsid w:val="00863E34"/>
    <w:rsid w:val="00865E73"/>
    <w:rsid w:val="00877FA0"/>
    <w:rsid w:val="008E1DC8"/>
    <w:rsid w:val="008F4B57"/>
    <w:rsid w:val="009019EB"/>
    <w:rsid w:val="0092260D"/>
    <w:rsid w:val="00935516"/>
    <w:rsid w:val="00940845"/>
    <w:rsid w:val="00947DD3"/>
    <w:rsid w:val="009644B4"/>
    <w:rsid w:val="00970014"/>
    <w:rsid w:val="0098425E"/>
    <w:rsid w:val="00990F74"/>
    <w:rsid w:val="009B44E1"/>
    <w:rsid w:val="009D3B7D"/>
    <w:rsid w:val="009E5F54"/>
    <w:rsid w:val="009F7BAF"/>
    <w:rsid w:val="00A007CC"/>
    <w:rsid w:val="00A05922"/>
    <w:rsid w:val="00A14034"/>
    <w:rsid w:val="00A34665"/>
    <w:rsid w:val="00A40B82"/>
    <w:rsid w:val="00A5595F"/>
    <w:rsid w:val="00A57E4E"/>
    <w:rsid w:val="00A678EB"/>
    <w:rsid w:val="00A9280A"/>
    <w:rsid w:val="00A94B6A"/>
    <w:rsid w:val="00AA1520"/>
    <w:rsid w:val="00AB45FF"/>
    <w:rsid w:val="00AC74D6"/>
    <w:rsid w:val="00AE1B3B"/>
    <w:rsid w:val="00AF19B5"/>
    <w:rsid w:val="00B1678A"/>
    <w:rsid w:val="00B22258"/>
    <w:rsid w:val="00B234BB"/>
    <w:rsid w:val="00B23BA0"/>
    <w:rsid w:val="00B457AA"/>
    <w:rsid w:val="00B462E7"/>
    <w:rsid w:val="00B5316F"/>
    <w:rsid w:val="00B61916"/>
    <w:rsid w:val="00B80EC2"/>
    <w:rsid w:val="00B90777"/>
    <w:rsid w:val="00B94CDC"/>
    <w:rsid w:val="00B9713C"/>
    <w:rsid w:val="00BB307D"/>
    <w:rsid w:val="00BC0E31"/>
    <w:rsid w:val="00BC3825"/>
    <w:rsid w:val="00BD12FA"/>
    <w:rsid w:val="00C258C6"/>
    <w:rsid w:val="00C26082"/>
    <w:rsid w:val="00C30751"/>
    <w:rsid w:val="00C4195D"/>
    <w:rsid w:val="00C44D2E"/>
    <w:rsid w:val="00C46123"/>
    <w:rsid w:val="00C5193E"/>
    <w:rsid w:val="00C6056D"/>
    <w:rsid w:val="00C72FF0"/>
    <w:rsid w:val="00C7795C"/>
    <w:rsid w:val="00C97BFA"/>
    <w:rsid w:val="00CB1260"/>
    <w:rsid w:val="00CD405D"/>
    <w:rsid w:val="00CD7818"/>
    <w:rsid w:val="00CE2581"/>
    <w:rsid w:val="00CF560E"/>
    <w:rsid w:val="00D045E1"/>
    <w:rsid w:val="00D058FD"/>
    <w:rsid w:val="00D10774"/>
    <w:rsid w:val="00D15FFF"/>
    <w:rsid w:val="00D16B92"/>
    <w:rsid w:val="00D4391D"/>
    <w:rsid w:val="00D47C8F"/>
    <w:rsid w:val="00D55A6C"/>
    <w:rsid w:val="00D5740E"/>
    <w:rsid w:val="00D63975"/>
    <w:rsid w:val="00D67313"/>
    <w:rsid w:val="00D72CA4"/>
    <w:rsid w:val="00D83162"/>
    <w:rsid w:val="00D9446E"/>
    <w:rsid w:val="00DA014D"/>
    <w:rsid w:val="00DA6937"/>
    <w:rsid w:val="00DA70E3"/>
    <w:rsid w:val="00DC4086"/>
    <w:rsid w:val="00DC4BAA"/>
    <w:rsid w:val="00DF2AA7"/>
    <w:rsid w:val="00DF4849"/>
    <w:rsid w:val="00E12480"/>
    <w:rsid w:val="00E163DF"/>
    <w:rsid w:val="00E16B90"/>
    <w:rsid w:val="00E24850"/>
    <w:rsid w:val="00E24BFC"/>
    <w:rsid w:val="00E4477D"/>
    <w:rsid w:val="00E44A22"/>
    <w:rsid w:val="00E61418"/>
    <w:rsid w:val="00E66AB2"/>
    <w:rsid w:val="00EA2A7B"/>
    <w:rsid w:val="00EB10E9"/>
    <w:rsid w:val="00F1051B"/>
    <w:rsid w:val="00F176A5"/>
    <w:rsid w:val="00F25DDB"/>
    <w:rsid w:val="00F36558"/>
    <w:rsid w:val="00F473EC"/>
    <w:rsid w:val="00F55D7A"/>
    <w:rsid w:val="00F55E0A"/>
    <w:rsid w:val="00F61F29"/>
    <w:rsid w:val="00F65A6A"/>
    <w:rsid w:val="00F83178"/>
    <w:rsid w:val="00F83C10"/>
    <w:rsid w:val="00FA2931"/>
    <w:rsid w:val="00FB3F0D"/>
    <w:rsid w:val="00FB56FC"/>
    <w:rsid w:val="00FD72B6"/>
    <w:rsid w:val="00FE1A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50"/>
    <o:shapelayout v:ext="edit">
      <o:idmap v:ext="edit" data="1"/>
    </o:shapelayout>
  </w:shapeDefaults>
  <w:decimalSymbol w:val="."/>
  <w:listSeparator w:val=","/>
  <w14:docId w14:val="35F7D613"/>
  <w15:chartTrackingRefBased/>
  <w15:docId w15:val="{C6FC5796-E26C-4920-9E64-05273928B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Level1BulletChar">
    <w:name w:val="Level 1 Bullet Char"/>
    <w:basedOn w:val="Normal"/>
    <w:pPr>
      <w:numPr>
        <w:numId w:val="5"/>
      </w:numPr>
      <w:tabs>
        <w:tab w:val="left" w:pos="360"/>
        <w:tab w:val="left" w:pos="1080"/>
      </w:tabs>
      <w:spacing w:before="120"/>
    </w:pPr>
    <w:rPr>
      <w:rFonts w:ascii="Times New Roman" w:hAnsi="Times New Roman"/>
    </w:rPr>
  </w:style>
  <w:style w:type="paragraph" w:customStyle="1" w:styleId="MarginBulletChar">
    <w:name w:val="Margin Bullet Char"/>
    <w:basedOn w:val="Level1BulletChar"/>
    <w:pPr>
      <w:ind w:left="720"/>
    </w:pPr>
  </w:style>
  <w:style w:type="paragraph" w:customStyle="1" w:styleId="Level1Bullet">
    <w:name w:val="Level 1 Bullet"/>
    <w:basedOn w:val="Normal"/>
    <w:pPr>
      <w:numPr>
        <w:numId w:val="10"/>
      </w:numPr>
      <w:tabs>
        <w:tab w:val="left" w:pos="360"/>
        <w:tab w:val="left" w:pos="1080"/>
      </w:tabs>
      <w:spacing w:before="120"/>
    </w:pPr>
    <w:rPr>
      <w:rFonts w:ascii="Times New Roman" w:hAnsi="Times New Roman"/>
    </w:rPr>
  </w:style>
  <w:style w:type="paragraph" w:customStyle="1" w:styleId="Level2Bullet">
    <w:name w:val="Level 2 Bullet"/>
    <w:basedOn w:val="Normal"/>
    <w:pPr>
      <w:numPr>
        <w:numId w:val="13"/>
      </w:numPr>
      <w:spacing w:before="120"/>
    </w:pPr>
    <w:rPr>
      <w:rFonts w:ascii="Times New Roman" w:hAnsi="Times New Roman"/>
    </w:rPr>
  </w:style>
  <w:style w:type="paragraph" w:styleId="BodyTextIndent">
    <w:name w:val="Body Text Indent"/>
    <w:basedOn w:val="Normal"/>
    <w:pPr>
      <w:ind w:left="720"/>
    </w:pPr>
    <w:rPr>
      <w:rFonts w:ascii="Times New Roman" w:hAnsi="Times New Roman"/>
    </w:rPr>
  </w:style>
  <w:style w:type="paragraph" w:styleId="BalloonText">
    <w:name w:val="Balloon Text"/>
    <w:basedOn w:val="Normal"/>
    <w:semiHidden/>
    <w:rPr>
      <w:rFonts w:ascii="Tahoma" w:hAnsi="Tahoma" w:cs="Tahoma"/>
      <w:sz w:val="16"/>
      <w:szCs w:val="16"/>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odyText">
    <w:name w:val="Body Text"/>
    <w:basedOn w:val="Normal"/>
    <w:pPr>
      <w:spacing w:before="120"/>
    </w:pPr>
    <w:rPr>
      <w:rFonts w:ascii="Times New Roman" w:hAnsi="Times New Roman"/>
      <w:color w:val="0000FF"/>
    </w:rPr>
  </w:style>
  <w:style w:type="paragraph" w:styleId="EndnoteText">
    <w:name w:val="endnote text"/>
    <w:basedOn w:val="Normal"/>
    <w:semiHidden/>
    <w:rsid w:val="00D16B92"/>
    <w:rPr>
      <w:sz w:val="20"/>
      <w:szCs w:val="20"/>
    </w:rPr>
  </w:style>
  <w:style w:type="character" w:styleId="EndnoteReference">
    <w:name w:val="endnote reference"/>
    <w:semiHidden/>
    <w:rsid w:val="00D16B92"/>
    <w:rPr>
      <w:vertAlign w:val="superscript"/>
    </w:rPr>
  </w:style>
  <w:style w:type="paragraph" w:styleId="Header">
    <w:name w:val="header"/>
    <w:basedOn w:val="Normal"/>
    <w:rsid w:val="004C23C0"/>
    <w:pPr>
      <w:tabs>
        <w:tab w:val="center" w:pos="4320"/>
        <w:tab w:val="right" w:pos="8640"/>
      </w:tabs>
    </w:pPr>
  </w:style>
  <w:style w:type="paragraph" w:styleId="Footer">
    <w:name w:val="footer"/>
    <w:basedOn w:val="Normal"/>
    <w:rsid w:val="004C23C0"/>
    <w:pPr>
      <w:tabs>
        <w:tab w:val="center" w:pos="4320"/>
        <w:tab w:val="right" w:pos="8640"/>
      </w:tabs>
    </w:pPr>
  </w:style>
  <w:style w:type="character" w:styleId="PageNumber">
    <w:name w:val="page number"/>
    <w:basedOn w:val="DefaultParagraphFont"/>
    <w:rsid w:val="000C57E0"/>
  </w:style>
  <w:style w:type="character" w:customStyle="1" w:styleId="1">
    <w:name w:val="1"/>
    <w:semiHidden/>
    <w:rsid w:val="00B1678A"/>
    <w:rPr>
      <w:rFonts w:ascii="Arial" w:hAnsi="Arial" w:cs="Arial"/>
      <w:color w:val="auto"/>
      <w:sz w:val="20"/>
      <w:szCs w:val="20"/>
    </w:rPr>
  </w:style>
  <w:style w:type="paragraph" w:styleId="Revision">
    <w:name w:val="Revision"/>
    <w:hidden/>
    <w:uiPriority w:val="99"/>
    <w:semiHidden/>
    <w:rsid w:val="00A05922"/>
    <w:rPr>
      <w:rFonts w:ascii="Arial" w:hAnsi="Arial"/>
      <w:sz w:val="24"/>
      <w:szCs w:val="24"/>
    </w:rPr>
  </w:style>
  <w:style w:type="character" w:styleId="CommentReference">
    <w:name w:val="annotation reference"/>
    <w:rsid w:val="00A05922"/>
    <w:rPr>
      <w:sz w:val="16"/>
      <w:szCs w:val="16"/>
    </w:rPr>
  </w:style>
  <w:style w:type="paragraph" w:styleId="CommentText">
    <w:name w:val="annotation text"/>
    <w:basedOn w:val="Normal"/>
    <w:link w:val="CommentTextChar"/>
    <w:rsid w:val="00A05922"/>
    <w:rPr>
      <w:sz w:val="20"/>
      <w:szCs w:val="20"/>
    </w:rPr>
  </w:style>
  <w:style w:type="character" w:customStyle="1" w:styleId="CommentTextChar">
    <w:name w:val="Comment Text Char"/>
    <w:link w:val="CommentText"/>
    <w:rsid w:val="00A05922"/>
    <w:rPr>
      <w:rFonts w:ascii="Arial" w:hAnsi="Arial"/>
    </w:rPr>
  </w:style>
  <w:style w:type="paragraph" w:styleId="CommentSubject">
    <w:name w:val="annotation subject"/>
    <w:basedOn w:val="CommentText"/>
    <w:next w:val="CommentText"/>
    <w:link w:val="CommentSubjectChar"/>
    <w:rsid w:val="00A05922"/>
    <w:rPr>
      <w:b/>
      <w:bCs/>
    </w:rPr>
  </w:style>
  <w:style w:type="character" w:customStyle="1" w:styleId="CommentSubjectChar">
    <w:name w:val="Comment Subject Char"/>
    <w:link w:val="CommentSubject"/>
    <w:rsid w:val="00A05922"/>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7304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194AB48-A01F-49CB-924E-19F888C96F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5566FDB-FE4F-4395-9CE6-7FA169A8AB53}">
  <ds:schemaRefs>
    <ds:schemaRef ds:uri="http://schemas.microsoft.com/sharepoint/v3/contenttype/forms"/>
  </ds:schemaRefs>
</ds:datastoreItem>
</file>

<file path=customXml/itemProps3.xml><?xml version="1.0" encoding="utf-8"?>
<ds:datastoreItem xmlns:ds="http://schemas.openxmlformats.org/officeDocument/2006/customXml" ds:itemID="{75466A19-9992-4FA2-9EBD-30912609CE4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1946</Words>
  <Characters>11095</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INSTRUCTIONS FOR PREPARING CHAPTER 10: REEXAMINATIONS</vt:lpstr>
    </vt:vector>
  </TitlesOfParts>
  <Company>Nan McKay and Associates</Company>
  <LinksUpToDate>false</LinksUpToDate>
  <CharactersWithSpaces>13015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FOR PREPARING CHAPTER 10: REEXAMINATIONS</dc:title>
  <dc:subject/>
  <dc:creator>annie</dc:creator>
  <cp:keywords/>
  <cp:lastModifiedBy>Kaylene Holvenstot</cp:lastModifiedBy>
  <cp:revision>2</cp:revision>
  <cp:lastPrinted>2022-04-15T00:46:00Z</cp:lastPrinted>
  <dcterms:created xsi:type="dcterms:W3CDTF">2025-08-29T22:47:00Z</dcterms:created>
  <dcterms:modified xsi:type="dcterms:W3CDTF">2025-08-29T22:47:00Z</dcterms:modified>
</cp:coreProperties>
</file>